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BCE5CC" w14:textId="2AD7E3BA" w:rsidR="0026734B" w:rsidRDefault="0066783C">
      <w:pPr>
        <w:pStyle w:val="BodyText"/>
        <w:tabs>
          <w:tab w:val="left" w:pos="1701"/>
        </w:tabs>
        <w:rPr>
          <w:del w:id="0" w:author="alang" w:date="2012-09-26T23:35:00Z"/>
        </w:rPr>
      </w:pPr>
      <w:r>
        <w:rPr>
          <w:noProof/>
          <w:lang w:val="en-US"/>
        </w:rPr>
        <w:drawing>
          <wp:anchor distT="0" distB="0" distL="114300" distR="114300" simplePos="0" relativeHeight="251658752" behindDoc="0" locked="0" layoutInCell="1" allowOverlap="1" wp14:anchorId="45790ABE" wp14:editId="6411E4DF">
            <wp:simplePos x="0" y="0"/>
            <wp:positionH relativeFrom="column">
              <wp:posOffset>2514600</wp:posOffset>
            </wp:positionH>
            <wp:positionV relativeFrom="paragraph">
              <wp:posOffset>5356860</wp:posOffset>
            </wp:positionV>
            <wp:extent cx="898525" cy="1236980"/>
            <wp:effectExtent l="0" t="0" r="0" b="0"/>
            <wp:wrapNone/>
            <wp:docPr id="112"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cstate="print"/>
                    <a:srcRect/>
                    <a:stretch>
                      <a:fillRect/>
                    </a:stretch>
                  </pic:blipFill>
                  <pic:spPr bwMode="auto">
                    <a:xfrm>
                      <a:off x="0" y="0"/>
                      <a:ext cx="898525" cy="1236980"/>
                    </a:xfrm>
                    <a:prstGeom prst="rect">
                      <a:avLst/>
                    </a:prstGeom>
                    <a:noFill/>
                  </pic:spPr>
                </pic:pic>
              </a:graphicData>
            </a:graphic>
          </wp:anchor>
        </w:drawing>
      </w:r>
      <w:r w:rsidR="001E0905">
        <w:rPr>
          <w:noProof/>
          <w:lang w:eastAsia="en-GB"/>
        </w:rPr>
        <w:pict w14:anchorId="79C1D436">
          <v:shapetype id="_x0000_t202" coordsize="21600,21600" o:spt="202" path="m0,0l0,21600,21600,21600,21600,0xe">
            <v:stroke joinstyle="miter"/>
            <v:path gradientshapeok="t" o:connecttype="rect"/>
          </v:shapetype>
          <v:shape id="_x0000_s1135" type="#_x0000_t202" style="position:absolute;left:0;text-align:left;margin-left:84pt;margin-top:39.1pt;width:4in;height:293.15pt;z-index:251657728;mso-position-horizontal-relative:text;mso-position-vertical-relative:text" filled="f" fillcolor="#0c9" stroked="f">
            <v:textbox style="mso-next-textbox:#_x0000_s1135">
              <w:txbxContent>
                <w:p w14:paraId="6F4E5A53" w14:textId="77777777" w:rsidR="0026734B" w:rsidRPr="00380C7B" w:rsidRDefault="0026734B" w:rsidP="00460028">
                  <w:pPr>
                    <w:autoSpaceDE w:val="0"/>
                    <w:autoSpaceDN w:val="0"/>
                    <w:adjustRightInd w:val="0"/>
                    <w:jc w:val="center"/>
                    <w:rPr>
                      <w:rFonts w:cs="Arial"/>
                      <w:b/>
                      <w:bCs/>
                      <w:color w:val="000000"/>
                      <w:sz w:val="36"/>
                      <w:szCs w:val="36"/>
                      <w:highlight w:val="yellow"/>
                    </w:rPr>
                  </w:pPr>
                </w:p>
                <w:p w14:paraId="2BEC1F95" w14:textId="77777777" w:rsidR="0026734B" w:rsidRPr="00380C7B" w:rsidRDefault="0026734B" w:rsidP="00460028">
                  <w:pPr>
                    <w:autoSpaceDE w:val="0"/>
                    <w:autoSpaceDN w:val="0"/>
                    <w:adjustRightInd w:val="0"/>
                    <w:jc w:val="center"/>
                    <w:rPr>
                      <w:rFonts w:cs="Arial"/>
                      <w:b/>
                      <w:bCs/>
                      <w:color w:val="000000"/>
                      <w:sz w:val="36"/>
                      <w:szCs w:val="36"/>
                      <w:highlight w:val="yellow"/>
                    </w:rPr>
                  </w:pPr>
                </w:p>
                <w:p w14:paraId="1C8473AB" w14:textId="77777777" w:rsidR="0026734B" w:rsidRPr="00123EAA" w:rsidRDefault="0026734B">
                  <w:pPr>
                    <w:autoSpaceDE w:val="0"/>
                    <w:autoSpaceDN w:val="0"/>
                    <w:adjustRightInd w:val="0"/>
                    <w:jc w:val="center"/>
                    <w:rPr>
                      <w:rFonts w:cs="Arial"/>
                      <w:b/>
                      <w:bCs/>
                      <w:color w:val="000000"/>
                      <w:sz w:val="48"/>
                      <w:szCs w:val="48"/>
                      <w:highlight w:val="yellow"/>
                    </w:rPr>
                    <w:pPrChange w:id="1" w:author="Michael Hadley" w:date="2012-09-27T22:12:00Z">
                      <w:pPr>
                        <w:autoSpaceDE w:val="0"/>
                        <w:autoSpaceDN w:val="0"/>
                        <w:adjustRightInd w:val="0"/>
                      </w:pPr>
                    </w:pPrChange>
                  </w:pPr>
                  <w:r w:rsidRPr="00123EAA">
                    <w:rPr>
                      <w:b/>
                      <w:sz w:val="48"/>
                      <w:szCs w:val="48"/>
                    </w:rPr>
                    <w:t>IALA World Wide Radio Navigation Plan</w:t>
                  </w:r>
                </w:p>
                <w:p w14:paraId="2056271D" w14:textId="77777777" w:rsidR="0026734B" w:rsidRPr="00380C7B" w:rsidRDefault="0026734B" w:rsidP="00460028">
                  <w:pPr>
                    <w:autoSpaceDE w:val="0"/>
                    <w:autoSpaceDN w:val="0"/>
                    <w:adjustRightInd w:val="0"/>
                    <w:jc w:val="center"/>
                    <w:rPr>
                      <w:rFonts w:cs="Arial"/>
                      <w:b/>
                      <w:bCs/>
                      <w:color w:val="000000"/>
                      <w:sz w:val="36"/>
                      <w:szCs w:val="36"/>
                      <w:highlight w:val="yellow"/>
                    </w:rPr>
                  </w:pPr>
                </w:p>
                <w:p w14:paraId="24273BA9" w14:textId="77777777" w:rsidR="0026734B" w:rsidRPr="00380C7B" w:rsidRDefault="0026734B" w:rsidP="00460028">
                  <w:pPr>
                    <w:autoSpaceDE w:val="0"/>
                    <w:autoSpaceDN w:val="0"/>
                    <w:adjustRightInd w:val="0"/>
                    <w:jc w:val="center"/>
                    <w:rPr>
                      <w:rFonts w:cs="Arial"/>
                      <w:b/>
                      <w:bCs/>
                      <w:color w:val="000000"/>
                      <w:sz w:val="36"/>
                      <w:szCs w:val="36"/>
                      <w:highlight w:val="yellow"/>
                    </w:rPr>
                  </w:pPr>
                  <w:r w:rsidRPr="00123EAA">
                    <w:rPr>
                      <w:rFonts w:cs="Arial"/>
                      <w:b/>
                      <w:bCs/>
                      <w:color w:val="000000"/>
                      <w:sz w:val="36"/>
                      <w:szCs w:val="36"/>
                    </w:rPr>
                    <w:t xml:space="preserve">Edition </w:t>
                  </w:r>
                  <w:ins w:id="2" w:author="Nick Ward" w:date="2011-10-03T18:08:00Z">
                    <w:r>
                      <w:rPr>
                        <w:rFonts w:cs="Arial"/>
                        <w:b/>
                        <w:bCs/>
                        <w:color w:val="000000"/>
                        <w:sz w:val="36"/>
                        <w:szCs w:val="36"/>
                      </w:rPr>
                      <w:t>2</w:t>
                    </w:r>
                  </w:ins>
                  <w:del w:id="3" w:author="Nick Ward" w:date="2011-10-03T18:08:00Z">
                    <w:r w:rsidRPr="00123EAA" w:rsidDel="00EB0098">
                      <w:rPr>
                        <w:rFonts w:cs="Arial"/>
                        <w:b/>
                        <w:bCs/>
                        <w:color w:val="000000"/>
                        <w:sz w:val="36"/>
                        <w:szCs w:val="36"/>
                      </w:rPr>
                      <w:delText>1</w:delText>
                    </w:r>
                  </w:del>
                </w:p>
                <w:p w14:paraId="102877BF" w14:textId="77777777" w:rsidR="0026734B" w:rsidRPr="00380C7B" w:rsidRDefault="0026734B" w:rsidP="00460028">
                  <w:pPr>
                    <w:autoSpaceDE w:val="0"/>
                    <w:autoSpaceDN w:val="0"/>
                    <w:adjustRightInd w:val="0"/>
                    <w:jc w:val="center"/>
                    <w:rPr>
                      <w:rFonts w:cs="Arial"/>
                      <w:b/>
                      <w:bCs/>
                      <w:color w:val="000000"/>
                      <w:sz w:val="36"/>
                      <w:szCs w:val="36"/>
                      <w:highlight w:val="yellow"/>
                    </w:rPr>
                  </w:pPr>
                </w:p>
                <w:p w14:paraId="7B869A72" w14:textId="77777777" w:rsidR="0026734B" w:rsidRPr="00397FA1" w:rsidRDefault="0026734B" w:rsidP="00460028">
                  <w:pPr>
                    <w:autoSpaceDE w:val="0"/>
                    <w:autoSpaceDN w:val="0"/>
                    <w:adjustRightInd w:val="0"/>
                    <w:jc w:val="center"/>
                    <w:rPr>
                      <w:rFonts w:cs="Arial"/>
                      <w:b/>
                      <w:bCs/>
                      <w:color w:val="000000"/>
                      <w:sz w:val="36"/>
                      <w:szCs w:val="36"/>
                    </w:rPr>
                  </w:pPr>
                  <w:ins w:id="4" w:author="Nick Ward" w:date="2011-10-03T18:08:00Z">
                    <w:del w:id="5" w:author="alang" w:date="2012-07-18T11:40:00Z">
                      <w:r w:rsidDel="00666AF0">
                        <w:rPr>
                          <w:rFonts w:cs="Arial"/>
                          <w:b/>
                          <w:bCs/>
                          <w:color w:val="000000"/>
                          <w:sz w:val="36"/>
                          <w:szCs w:val="36"/>
                        </w:rPr>
                        <w:delText>June</w:delText>
                      </w:r>
                    </w:del>
                  </w:ins>
                  <w:del w:id="6" w:author="alang" w:date="2012-07-18T11:40:00Z">
                    <w:r w:rsidRPr="00397FA1" w:rsidDel="00666AF0">
                      <w:rPr>
                        <w:rFonts w:cs="Arial"/>
                        <w:b/>
                        <w:bCs/>
                        <w:color w:val="000000"/>
                        <w:sz w:val="36"/>
                        <w:szCs w:val="36"/>
                      </w:rPr>
                      <w:delText>December</w:delText>
                    </w:r>
                  </w:del>
                  <w:ins w:id="7" w:author="alang" w:date="2012-07-18T11:40:00Z">
                    <w:del w:id="8" w:author="Michael Hadley" w:date="2012-09-27T22:10:00Z">
                      <w:r w:rsidDel="00CB4BE0">
                        <w:rPr>
                          <w:rFonts w:cs="Arial"/>
                          <w:b/>
                          <w:bCs/>
                          <w:color w:val="000000"/>
                          <w:sz w:val="36"/>
                          <w:szCs w:val="36"/>
                        </w:rPr>
                        <w:delText>Sept</w:delText>
                      </w:r>
                    </w:del>
                  </w:ins>
                  <w:ins w:id="9" w:author="Michael Hadley" w:date="2012-09-27T22:10:00Z">
                    <w:r w:rsidR="00CB4BE0">
                      <w:rPr>
                        <w:rFonts w:cs="Arial"/>
                        <w:b/>
                        <w:bCs/>
                        <w:color w:val="000000"/>
                        <w:sz w:val="36"/>
                        <w:szCs w:val="36"/>
                      </w:rPr>
                      <w:t>Dec</w:t>
                    </w:r>
                  </w:ins>
                  <w:ins w:id="10" w:author="alang" w:date="2012-07-18T11:40:00Z">
                    <w:r>
                      <w:rPr>
                        <w:rFonts w:cs="Arial"/>
                        <w:b/>
                        <w:bCs/>
                        <w:color w:val="000000"/>
                        <w:sz w:val="36"/>
                        <w:szCs w:val="36"/>
                      </w:rPr>
                      <w:t>ember</w:t>
                    </w:r>
                  </w:ins>
                  <w:r w:rsidRPr="00397FA1">
                    <w:rPr>
                      <w:rFonts w:cs="Arial"/>
                      <w:b/>
                      <w:bCs/>
                      <w:color w:val="000000"/>
                      <w:sz w:val="36"/>
                      <w:szCs w:val="36"/>
                    </w:rPr>
                    <w:t xml:space="preserve"> 20</w:t>
                  </w:r>
                  <w:ins w:id="11" w:author="Nick Ward" w:date="2011-10-03T18:08:00Z">
                    <w:r>
                      <w:rPr>
                        <w:rFonts w:cs="Arial"/>
                        <w:b/>
                        <w:bCs/>
                        <w:color w:val="000000"/>
                        <w:sz w:val="36"/>
                        <w:szCs w:val="36"/>
                      </w:rPr>
                      <w:t>12</w:t>
                    </w:r>
                  </w:ins>
                  <w:del w:id="12" w:author="Nick Ward" w:date="2011-10-03T18:08:00Z">
                    <w:r w:rsidRPr="00397FA1" w:rsidDel="00EB0098">
                      <w:rPr>
                        <w:rFonts w:cs="Arial"/>
                        <w:b/>
                        <w:bCs/>
                        <w:color w:val="000000"/>
                        <w:sz w:val="36"/>
                        <w:szCs w:val="36"/>
                      </w:rPr>
                      <w:delText>09</w:delText>
                    </w:r>
                  </w:del>
                </w:p>
                <w:p w14:paraId="75E0133A" w14:textId="05E8047C" w:rsidR="0026734B" w:rsidRDefault="008E0456" w:rsidP="00460028">
                  <w:pPr>
                    <w:autoSpaceDE w:val="0"/>
                    <w:autoSpaceDN w:val="0"/>
                    <w:adjustRightInd w:val="0"/>
                    <w:jc w:val="center"/>
                    <w:rPr>
                      <w:rFonts w:cs="Arial"/>
                      <w:b/>
                      <w:bCs/>
                      <w:color w:val="000000"/>
                    </w:rPr>
                  </w:pPr>
                  <w:ins w:id="13" w:author="Michael Hadley" w:date="2012-09-27T22:13:00Z">
                    <w:r>
                      <w:rPr>
                        <w:rFonts w:cs="Arial"/>
                        <w:b/>
                        <w:bCs/>
                        <w:color w:val="000000"/>
                      </w:rPr>
                      <w:t>Edition 1</w:t>
                    </w:r>
                    <w:proofErr w:type="gramStart"/>
                    <w:r>
                      <w:rPr>
                        <w:rFonts w:cs="Arial"/>
                        <w:b/>
                        <w:bCs/>
                        <w:color w:val="000000"/>
                      </w:rPr>
                      <w:t xml:space="preserve">: </w:t>
                    </w:r>
                    <w:r w:rsidRPr="008E0456">
                      <w:rPr>
                        <w:rFonts w:cs="Arial"/>
                        <w:b/>
                        <w:bCs/>
                        <w:color w:val="000000"/>
                        <w:highlight w:val="yellow"/>
                        <w:rPrChange w:id="14" w:author="Michael Hadley" w:date="2012-09-27T22:13:00Z">
                          <w:rPr>
                            <w:rFonts w:cs="Arial"/>
                            <w:b/>
                            <w:bCs/>
                            <w:color w:val="000000"/>
                          </w:rPr>
                        </w:rPrChange>
                      </w:rPr>
                      <w:t>?</w:t>
                    </w:r>
                    <w:proofErr w:type="gramEnd"/>
                    <w:r w:rsidRPr="008E0456">
                      <w:rPr>
                        <w:rFonts w:cs="Arial"/>
                        <w:b/>
                        <w:bCs/>
                        <w:color w:val="000000"/>
                        <w:highlight w:val="yellow"/>
                        <w:rPrChange w:id="15" w:author="Michael Hadley" w:date="2012-09-27T22:13:00Z">
                          <w:rPr>
                            <w:rFonts w:cs="Arial"/>
                            <w:b/>
                            <w:bCs/>
                            <w:color w:val="000000"/>
                          </w:rPr>
                        </w:rPrChange>
                      </w:rPr>
                      <w:t>????</w:t>
                    </w:r>
                  </w:ins>
                </w:p>
              </w:txbxContent>
            </v:textbox>
          </v:shape>
        </w:pict>
      </w:r>
      <w:del w:id="16" w:author="alang" w:date="2012-09-26T23:35:00Z">
        <w:r w:rsidR="00777395" w:rsidDel="001852AE">
          <w:delText>e-NAV1</w:delText>
        </w:r>
        <w:r w:rsidR="00777395" w:rsidDel="001852AE">
          <w:tab/>
          <w:delText xml:space="preserve">Input paper </w:delText>
        </w:r>
      </w:del>
    </w:p>
    <w:p w14:paraId="45C867BE" w14:textId="77777777" w:rsidR="0026734B" w:rsidRDefault="00777395">
      <w:pPr>
        <w:pStyle w:val="BodyText"/>
        <w:tabs>
          <w:tab w:val="left" w:pos="1701"/>
        </w:tabs>
        <w:rPr>
          <w:del w:id="17" w:author="alang" w:date="2012-09-26T23:35:00Z"/>
        </w:rPr>
      </w:pPr>
      <w:del w:id="18" w:author="alang" w:date="2012-09-26T23:35:00Z">
        <w:r w:rsidDel="001852AE">
          <w:delText>Agenda item</w:delText>
        </w:r>
        <w:r w:rsidDel="001852AE">
          <w:tab/>
          <w:delText>8.1</w:delText>
        </w:r>
      </w:del>
    </w:p>
    <w:p w14:paraId="3440CD29" w14:textId="77777777" w:rsidR="0026734B" w:rsidRDefault="00777395">
      <w:pPr>
        <w:pStyle w:val="BodyText"/>
        <w:tabs>
          <w:tab w:val="left" w:pos="1701"/>
        </w:tabs>
        <w:rPr>
          <w:del w:id="19" w:author="alang" w:date="2012-09-26T23:35:00Z"/>
        </w:rPr>
      </w:pPr>
      <w:del w:id="20" w:author="alang" w:date="2012-09-26T23:35:00Z">
        <w:r w:rsidDel="001852AE">
          <w:delText>Task Number</w:delText>
        </w:r>
        <w:r w:rsidDel="001852AE">
          <w:tab/>
          <w:delText>5</w:delText>
        </w:r>
      </w:del>
    </w:p>
    <w:p w14:paraId="350B5A96" w14:textId="77777777" w:rsidR="0026734B" w:rsidRDefault="00777395">
      <w:pPr>
        <w:pStyle w:val="BodyText"/>
        <w:tabs>
          <w:tab w:val="left" w:pos="1701"/>
        </w:tabs>
        <w:rPr>
          <w:del w:id="21" w:author="alang" w:date="2012-09-26T23:35:00Z"/>
        </w:rPr>
      </w:pPr>
      <w:del w:id="22" w:author="alang" w:date="2012-09-26T23:35:00Z">
        <w:r w:rsidDel="001852AE">
          <w:delText>Author(s)</w:delText>
        </w:r>
        <w:r w:rsidDel="001852AE">
          <w:tab/>
          <w:delText>N. Ward</w:delText>
        </w:r>
      </w:del>
    </w:p>
    <w:p w14:paraId="0F9F0B48" w14:textId="77777777" w:rsidR="00741071" w:rsidRDefault="00741071">
      <w:pPr>
        <w:pStyle w:val="BodyText"/>
        <w:tabs>
          <w:tab w:val="left" w:pos="1701"/>
        </w:tabs>
        <w:rPr>
          <w:del w:id="23" w:author="alang" w:date="2012-09-26T23:35:00Z"/>
        </w:rPr>
        <w:pPrChange w:id="24" w:author="alang" w:date="2012-09-26T23:35:00Z">
          <w:pPr>
            <w:pStyle w:val="Title"/>
          </w:pPr>
        </w:pPrChange>
      </w:pPr>
    </w:p>
    <w:p w14:paraId="63807403" w14:textId="77777777" w:rsidR="00741071" w:rsidRDefault="00741071">
      <w:pPr>
        <w:pStyle w:val="BodyText"/>
        <w:tabs>
          <w:tab w:val="left" w:pos="1701"/>
        </w:tabs>
        <w:rPr>
          <w:del w:id="25" w:author="alang" w:date="2012-09-26T23:35:00Z"/>
        </w:rPr>
        <w:pPrChange w:id="26" w:author="alang" w:date="2012-09-26T23:35:00Z">
          <w:pPr>
            <w:pStyle w:val="Title"/>
          </w:pPr>
        </w:pPrChange>
      </w:pPr>
    </w:p>
    <w:p w14:paraId="51EF9365" w14:textId="77777777" w:rsidR="00741071" w:rsidRDefault="00777395">
      <w:pPr>
        <w:pStyle w:val="BodyText"/>
        <w:tabs>
          <w:tab w:val="left" w:pos="1701"/>
        </w:tabs>
        <w:rPr>
          <w:del w:id="27" w:author="alang" w:date="2012-09-26T23:35:00Z"/>
        </w:rPr>
        <w:pPrChange w:id="28" w:author="alang" w:date="2012-09-26T23:35:00Z">
          <w:pPr>
            <w:pStyle w:val="Title"/>
          </w:pPr>
        </w:pPrChange>
      </w:pPr>
      <w:del w:id="29" w:author="alang" w:date="2012-09-26T23:35:00Z">
        <w:r w:rsidDel="001852AE">
          <w:delText>Revisions to the World Wide Radio Navigation Plan</w:delText>
        </w:r>
      </w:del>
    </w:p>
    <w:p w14:paraId="6EF670A4" w14:textId="77777777" w:rsidR="00741071" w:rsidRDefault="00777395">
      <w:pPr>
        <w:pStyle w:val="BodyText"/>
        <w:tabs>
          <w:tab w:val="left" w:pos="1701"/>
        </w:tabs>
        <w:rPr>
          <w:del w:id="30" w:author="alang" w:date="2012-09-26T23:35:00Z"/>
        </w:rPr>
        <w:pPrChange w:id="31" w:author="alang" w:date="2012-09-26T23:35:00Z">
          <w:pPr>
            <w:pStyle w:val="Heading1"/>
          </w:pPr>
        </w:pPrChange>
      </w:pPr>
      <w:del w:id="32" w:author="alang" w:date="2012-09-26T23:35:00Z">
        <w:r w:rsidDel="001852AE">
          <w:delText>Summary</w:delText>
        </w:r>
      </w:del>
    </w:p>
    <w:p w14:paraId="7F4C3371" w14:textId="77777777" w:rsidR="00741071" w:rsidRDefault="00777395">
      <w:pPr>
        <w:pStyle w:val="BodyText"/>
        <w:tabs>
          <w:tab w:val="left" w:pos="1701"/>
        </w:tabs>
        <w:rPr>
          <w:del w:id="33" w:author="alang" w:date="2012-08-02T09:48:00Z"/>
        </w:rPr>
        <w:pPrChange w:id="34" w:author="alang" w:date="2012-09-26T23:35:00Z">
          <w:pPr>
            <w:pStyle w:val="BodyText"/>
          </w:pPr>
        </w:pPrChange>
      </w:pPr>
      <w:del w:id="35" w:author="alang" w:date="2012-09-26T23:35:00Z">
        <w:r w:rsidDel="001852AE">
          <w:delText>Revisions are provided to update the status of GNSS (GPS III &amp; Galileo) and to refer to the latest IMO Resolution on the World Wide Radio Navigation System.</w:delText>
        </w:r>
      </w:del>
      <w:ins w:id="36" w:author="Mike Hadley" w:date="2012-02-23T17:49:00Z">
        <w:del w:id="37" w:author="alang" w:date="2012-09-26T23:35:00Z">
          <w:r w:rsidR="00F527E5" w:rsidDel="001852AE">
            <w:delText xml:space="preserve"> </w:delText>
          </w:r>
        </w:del>
      </w:ins>
      <w:del w:id="38" w:author="alang" w:date="2012-09-26T23:35:00Z">
        <w:r w:rsidDel="001852AE">
          <w:delText xml:space="preserve"> References to Inertial Navigation Systems are spelt out in full, as the abbreviation INS is used for Integrated Navigation Systems in IMO.</w:delText>
        </w:r>
      </w:del>
    </w:p>
    <w:p w14:paraId="295E7D99" w14:textId="2BBDC915" w:rsidR="00857962" w:rsidRPr="00371BEF" w:rsidRDefault="00777395" w:rsidP="009F673F">
      <w:pPr>
        <w:pStyle w:val="BodyText"/>
      </w:pPr>
      <w:ins w:id="39" w:author="Nick Ward" w:date="2012-01-11T12:00:00Z">
        <w:del w:id="40" w:author="alang" w:date="2012-09-26T23:35:00Z">
          <w:r w:rsidDel="001852AE">
            <w:br w:type="page"/>
          </w:r>
        </w:del>
      </w:ins>
      <w:r w:rsidR="001E0905">
        <w:rPr>
          <w:noProof/>
          <w:lang w:eastAsia="en-GB"/>
        </w:rPr>
        <w:pict w14:anchorId="3E702422">
          <v:group id="_x0000_s1150" style="position:absolute;left:0;text-align:left;margin-left:0;margin-top:3.6pt;width:48pt;height:673.5pt;z-index:251660800" coordorigin="1418,1206" coordsize="960,13470">
            <v:shape id="_x0000_s1138" type="#_x0000_t202" style="position:absolute;left:-2564;top:9885;width:8862;height:720;rotation:-90" filled="f" fillcolor="#0c9" stroked="f">
              <v:textbox style="layout-flow:vertical;mso-layout-flow-alt:bottom-to-top;mso-next-textbox:#_x0000_s1138">
                <w:txbxContent>
                  <w:p w14:paraId="78C9F275" w14:textId="77777777" w:rsidR="0026734B" w:rsidRDefault="0026734B"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_x0000_s1139" type="#_x0000_t202" style="position:absolute;left:-635;top:3326;width:4982;height:742;rotation:-90" filled="f" fillcolor="#0c9" stroked="f">
              <v:textbox style="layout-flow:vertical;mso-layout-flow-alt:bottom-to-top;mso-next-textbox:#_x0000_s1139">
                <w:txbxContent>
                  <w:p w14:paraId="7B436914" w14:textId="77777777" w:rsidR="0026734B" w:rsidRDefault="0026734B" w:rsidP="001A74E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v:line id="_x0000_s1140" style="position:absolute;flip:y;v-text-anchor:middle" from="2378,1382" to="2378,14676"/>
            <v:line id="_x0000_s1141" style="position:absolute;v-text-anchor:middle" from="1418,1382" to="1418,14676"/>
          </v:group>
        </w:pict>
      </w:r>
      <w:r w:rsidR="001E0905">
        <w:rPr>
          <w:noProof/>
          <w:lang w:eastAsia="en-GB"/>
        </w:rPr>
        <w:pict w14:anchorId="6F26FB06">
          <v:shape id="_x0000_s1142" type="#_x0000_t202" style="position:absolute;left:0;text-align:left;margin-left:67.35pt;margin-top:585.35pt;width:361.25pt;height:69.6pt;z-index:251659776" filled="f" fillcolor="#0c9" stroked="f">
            <v:textbox style="mso-next-textbox:#_x0000_s1142">
              <w:txbxContent>
                <w:p w14:paraId="332F61DC" w14:textId="08978D90" w:rsidR="0026734B" w:rsidRPr="00460028" w:rsidRDefault="0026734B" w:rsidP="00460028">
                  <w:pPr>
                    <w:autoSpaceDE w:val="0"/>
                    <w:autoSpaceDN w:val="0"/>
                    <w:adjustRightInd w:val="0"/>
                    <w:jc w:val="center"/>
                    <w:rPr>
                      <w:rFonts w:cs="Arial"/>
                      <w:color w:val="000000"/>
                      <w:sz w:val="20"/>
                      <w:szCs w:val="18"/>
                      <w:lang w:val="fr-FR"/>
                    </w:rPr>
                  </w:pPr>
                  <w:del w:id="41" w:author="Michael Hadley" w:date="2012-09-27T22:11:00Z">
                    <w:r w:rsidRPr="00460028" w:rsidDel="0066783C">
                      <w:rPr>
                        <w:rFonts w:cs="Arial"/>
                        <w:color w:val="000000"/>
                        <w:sz w:val="20"/>
                        <w:szCs w:val="18"/>
                        <w:lang w:val="fr-FR"/>
                      </w:rPr>
                      <w:delText>20ter</w:delText>
                    </w:r>
                  </w:del>
                  <w:ins w:id="42" w:author="Michael Hadley" w:date="2012-09-27T22:11:00Z">
                    <w:r w:rsidR="0066783C">
                      <w:rPr>
                        <w:rFonts w:cs="Arial"/>
                        <w:color w:val="000000"/>
                        <w:sz w:val="20"/>
                        <w:szCs w:val="18"/>
                        <w:lang w:val="fr-FR"/>
                      </w:rPr>
                      <w:t>10</w:t>
                    </w:r>
                  </w:ins>
                  <w:r w:rsidRPr="00460028">
                    <w:rPr>
                      <w:rFonts w:cs="Arial"/>
                      <w:color w:val="000000"/>
                      <w:sz w:val="20"/>
                      <w:szCs w:val="18"/>
                      <w:lang w:val="fr-FR"/>
                    </w:rPr>
                    <w:t xml:space="preserve">, rue </w:t>
                  </w:r>
                  <w:del w:id="43" w:author="Michael Hadley" w:date="2012-09-27T22:11:00Z">
                    <w:r w:rsidRPr="00460028" w:rsidDel="0066783C">
                      <w:rPr>
                        <w:rFonts w:cs="Arial"/>
                        <w:color w:val="000000"/>
                        <w:sz w:val="20"/>
                        <w:szCs w:val="18"/>
                        <w:lang w:val="fr-FR"/>
                      </w:rPr>
                      <w:delText>Schnapper,</w:delText>
                    </w:r>
                  </w:del>
                  <w:ins w:id="44" w:author="Michael Hadley" w:date="2012-09-27T22:11:00Z">
                    <w:r w:rsidR="0066783C">
                      <w:rPr>
                        <w:rFonts w:cs="Arial"/>
                        <w:color w:val="000000"/>
                        <w:sz w:val="20"/>
                        <w:szCs w:val="18"/>
                        <w:lang w:val="fr-FR"/>
                      </w:rPr>
                      <w:t xml:space="preserve">des </w:t>
                    </w:r>
                    <w:proofErr w:type="spellStart"/>
                    <w:r w:rsidR="0066783C">
                      <w:rPr>
                        <w:rFonts w:cs="Arial"/>
                        <w:color w:val="000000"/>
                        <w:sz w:val="20"/>
                        <w:szCs w:val="18"/>
                        <w:lang w:val="fr-FR"/>
                      </w:rPr>
                      <w:t>Gaudines</w:t>
                    </w:r>
                  </w:ins>
                  <w:proofErr w:type="spellEnd"/>
                  <w:del w:id="45" w:author="Michael Hadley" w:date="2012-09-27T22:12:00Z">
                    <w:r w:rsidRPr="00460028" w:rsidDel="0066783C">
                      <w:rPr>
                        <w:rFonts w:cs="Arial"/>
                        <w:color w:val="000000"/>
                        <w:sz w:val="20"/>
                        <w:szCs w:val="18"/>
                        <w:lang w:val="fr-FR"/>
                      </w:rPr>
                      <w:delText xml:space="preserve"> 78100</w:delText>
                    </w:r>
                  </w:del>
                </w:p>
                <w:p w14:paraId="3BC9FF67" w14:textId="391E83DC" w:rsidR="0026734B" w:rsidRDefault="0066783C" w:rsidP="00460028">
                  <w:pPr>
                    <w:autoSpaceDE w:val="0"/>
                    <w:autoSpaceDN w:val="0"/>
                    <w:adjustRightInd w:val="0"/>
                    <w:jc w:val="center"/>
                    <w:rPr>
                      <w:rFonts w:cs="Arial"/>
                      <w:color w:val="000000"/>
                      <w:sz w:val="20"/>
                      <w:szCs w:val="18"/>
                      <w:lang w:val="fr-FR"/>
                    </w:rPr>
                  </w:pPr>
                  <w:ins w:id="46" w:author="Michael Hadley" w:date="2012-09-27T22:12:00Z">
                    <w:r>
                      <w:rPr>
                        <w:rFonts w:cs="Arial"/>
                        <w:color w:val="000000"/>
                        <w:sz w:val="20"/>
                        <w:szCs w:val="18"/>
                        <w:lang w:val="fr-FR"/>
                      </w:rPr>
                      <w:t xml:space="preserve">78100 </w:t>
                    </w:r>
                  </w:ins>
                  <w:r w:rsidR="0026734B">
                    <w:rPr>
                      <w:rFonts w:cs="Arial"/>
                      <w:color w:val="000000"/>
                      <w:sz w:val="20"/>
                      <w:szCs w:val="18"/>
                      <w:lang w:val="fr-FR"/>
                    </w:rPr>
                    <w:t>Saint Germain en Laye, France</w:t>
                  </w:r>
                </w:p>
                <w:p w14:paraId="4F57DB06" w14:textId="77777777" w:rsidR="0026734B" w:rsidRDefault="0026734B"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787A4F64" w14:textId="37B1C5D3" w:rsidR="0026734B" w:rsidRDefault="0026734B"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del w:id="47" w:author="Michael Hadley" w:date="2012-09-27T22:12:00Z">
                    <w:r w:rsidR="008E0456" w:rsidDel="0066783C">
                      <w:fldChar w:fldCharType="begin"/>
                    </w:r>
                    <w:r w:rsidR="008E0456" w:rsidDel="0066783C">
                      <w:delInstrText xml:space="preserve"> HYPERLINK "mailto:iala-aism@wanadoo.fr" </w:delInstrText>
                    </w:r>
                    <w:r w:rsidR="008E0456" w:rsidDel="0066783C">
                      <w:fldChar w:fldCharType="separate"/>
                    </w:r>
                    <w:r w:rsidRPr="00126198" w:rsidDel="0066783C">
                      <w:rPr>
                        <w:rStyle w:val="Hyperlink"/>
                        <w:rFonts w:cs="Arial"/>
                        <w:sz w:val="20"/>
                        <w:szCs w:val="18"/>
                      </w:rPr>
                      <w:delText>iala-aism@wanadoo.fr</w:delText>
                    </w:r>
                    <w:r w:rsidR="008E0456" w:rsidDel="0066783C">
                      <w:rPr>
                        <w:rStyle w:val="Hyperlink"/>
                        <w:rFonts w:cs="Arial"/>
                        <w:sz w:val="20"/>
                        <w:szCs w:val="18"/>
                      </w:rPr>
                      <w:fldChar w:fldCharType="end"/>
                    </w:r>
                    <w:r w:rsidDel="0066783C">
                      <w:rPr>
                        <w:rFonts w:cs="Arial"/>
                        <w:color w:val="000000"/>
                        <w:sz w:val="20"/>
                        <w:szCs w:val="18"/>
                      </w:rPr>
                      <w:delText xml:space="preserve"> </w:delText>
                    </w:r>
                  </w:del>
                  <w:ins w:id="48" w:author="Michael Hadley" w:date="2012-09-27T22:12:00Z">
                    <w:r w:rsidR="0066783C">
                      <w:t>contact@iala-aism.org</w:t>
                    </w:r>
                  </w:ins>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460028" w:rsidRPr="00371BEF">
        <w:br w:type="page"/>
      </w:r>
      <w:bookmarkStart w:id="49" w:name="_Toc244956670"/>
      <w:r w:rsidR="009A2C02" w:rsidRPr="00371BEF">
        <w:lastRenderedPageBreak/>
        <w:t>Document Revisions</w:t>
      </w:r>
      <w:bookmarkEnd w:id="49"/>
    </w:p>
    <w:p w14:paraId="290520B0" w14:textId="77777777" w:rsidR="00857962" w:rsidRPr="00371BEF" w:rsidRDefault="00857962" w:rsidP="00A163D8">
      <w:pPr>
        <w:pStyle w:val="BodyText"/>
      </w:pPr>
      <w:r w:rsidRPr="00371BEF">
        <w:t>Revisions to the IALA Document are to be noted in the table prior to t</w:t>
      </w:r>
      <w:r w:rsidR="00123EAA">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79B9F62" w14:textId="77777777">
        <w:tc>
          <w:tcPr>
            <w:tcW w:w="1908" w:type="dxa"/>
          </w:tcPr>
          <w:p w14:paraId="44C3CC11"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267870A2"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7585C320"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85E34F1" w14:textId="77777777">
        <w:trPr>
          <w:trHeight w:val="851"/>
        </w:trPr>
        <w:tc>
          <w:tcPr>
            <w:tcW w:w="1908" w:type="dxa"/>
            <w:vAlign w:val="center"/>
          </w:tcPr>
          <w:p w14:paraId="183E36B7" w14:textId="77777777" w:rsidR="00857962" w:rsidRPr="00371BEF" w:rsidRDefault="00EB0098" w:rsidP="00A163D8">
            <w:pPr>
              <w:spacing w:before="60" w:after="60"/>
              <w:rPr>
                <w:highlight w:val="yellow"/>
              </w:rPr>
            </w:pPr>
            <w:ins w:id="50" w:author="Nick Ward" w:date="2011-10-03T18:10:00Z">
              <w:r>
                <w:rPr>
                  <w:highlight w:val="yellow"/>
                </w:rPr>
                <w:t>03/10/11</w:t>
              </w:r>
            </w:ins>
          </w:p>
        </w:tc>
        <w:tc>
          <w:tcPr>
            <w:tcW w:w="3360" w:type="dxa"/>
            <w:vAlign w:val="center"/>
          </w:tcPr>
          <w:p w14:paraId="25C5C23B" w14:textId="77777777" w:rsidR="00857962" w:rsidRDefault="00EB0098" w:rsidP="00A163D8">
            <w:pPr>
              <w:spacing w:before="60" w:after="60"/>
              <w:rPr>
                <w:ins w:id="51" w:author="Nick Ward" w:date="2011-10-03T18:09:00Z"/>
                <w:highlight w:val="yellow"/>
              </w:rPr>
            </w:pPr>
            <w:ins w:id="52" w:author="Nick Ward" w:date="2011-10-03T18:12:00Z">
              <w:r>
                <w:rPr>
                  <w:highlight w:val="yellow"/>
                </w:rPr>
                <w:t>4</w:t>
              </w:r>
            </w:ins>
            <w:ins w:id="53" w:author="Nick Ward" w:date="2011-10-03T18:09:00Z">
              <w:r>
                <w:rPr>
                  <w:highlight w:val="yellow"/>
                </w:rPr>
                <w:t xml:space="preserve"> Non-radio position</w:t>
              </w:r>
            </w:ins>
            <w:ins w:id="54" w:author="Nick Ward" w:date="2011-10-03T18:12:00Z">
              <w:r>
                <w:rPr>
                  <w:highlight w:val="yellow"/>
                </w:rPr>
                <w:t>-fixing</w:t>
              </w:r>
            </w:ins>
          </w:p>
          <w:p w14:paraId="2EB90A4E" w14:textId="77777777" w:rsidR="00EB0098" w:rsidRPr="00371BEF" w:rsidRDefault="00EB0098" w:rsidP="00A163D8">
            <w:pPr>
              <w:spacing w:before="60" w:after="60"/>
              <w:rPr>
                <w:highlight w:val="yellow"/>
              </w:rPr>
            </w:pPr>
          </w:p>
        </w:tc>
        <w:tc>
          <w:tcPr>
            <w:tcW w:w="4161" w:type="dxa"/>
            <w:vAlign w:val="center"/>
          </w:tcPr>
          <w:p w14:paraId="0BCD2702" w14:textId="77777777" w:rsidR="00857962" w:rsidRPr="00371BEF" w:rsidRDefault="00EB0098" w:rsidP="00EB0098">
            <w:pPr>
              <w:spacing w:before="60" w:after="60"/>
            </w:pPr>
            <w:ins w:id="55" w:author="Nick Ward" w:date="2011-10-03T18:13:00Z">
              <w:r>
                <w:rPr>
                  <w:highlight w:val="yellow"/>
                </w:rPr>
                <w:t>INS replaced by inertial systems</w:t>
              </w:r>
              <w:r>
                <w:t xml:space="preserve"> (</w:t>
              </w:r>
            </w:ins>
            <w:ins w:id="56" w:author="Nick Ward" w:date="2011-10-03T18:10:00Z">
              <w:r>
                <w:t xml:space="preserve">INS is </w:t>
              </w:r>
            </w:ins>
            <w:ins w:id="57" w:author="Nick Ward" w:date="2011-10-03T18:11:00Z">
              <w:r>
                <w:t>the IMO</w:t>
              </w:r>
            </w:ins>
            <w:ins w:id="58" w:author="Nick Ward" w:date="2011-10-03T18:10:00Z">
              <w:r>
                <w:t xml:space="preserve"> abbreviation</w:t>
              </w:r>
            </w:ins>
            <w:ins w:id="59" w:author="Nick Ward" w:date="2011-10-03T18:11:00Z">
              <w:r>
                <w:t xml:space="preserve"> for Integrated Navigation System</w:t>
              </w:r>
            </w:ins>
            <w:ins w:id="60" w:author="Nick Ward" w:date="2011-10-03T18:13:00Z">
              <w:r>
                <w:t>)</w:t>
              </w:r>
            </w:ins>
          </w:p>
        </w:tc>
      </w:tr>
      <w:tr w:rsidR="00315286" w:rsidRPr="00371BEF" w14:paraId="66C4DE45" w14:textId="77777777">
        <w:trPr>
          <w:trHeight w:val="851"/>
          <w:ins w:id="61" w:author="Nick Ward" w:date="2012-01-11T10:45:00Z"/>
        </w:trPr>
        <w:tc>
          <w:tcPr>
            <w:tcW w:w="1908" w:type="dxa"/>
            <w:vAlign w:val="center"/>
          </w:tcPr>
          <w:p w14:paraId="3121EAC0" w14:textId="77777777" w:rsidR="00315286" w:rsidRDefault="00B774EF" w:rsidP="00A163D8">
            <w:pPr>
              <w:spacing w:before="60" w:after="60"/>
              <w:rPr>
                <w:ins w:id="62" w:author="Nick Ward" w:date="2012-01-11T10:45:00Z"/>
                <w:highlight w:val="yellow"/>
              </w:rPr>
            </w:pPr>
            <w:ins w:id="63" w:author="Nick Ward" w:date="2012-01-11T10:48:00Z">
              <w:r>
                <w:rPr>
                  <w:highlight w:val="yellow"/>
                </w:rPr>
                <w:t>03/10/11</w:t>
              </w:r>
            </w:ins>
          </w:p>
        </w:tc>
        <w:tc>
          <w:tcPr>
            <w:tcW w:w="3360" w:type="dxa"/>
            <w:vAlign w:val="center"/>
          </w:tcPr>
          <w:p w14:paraId="7D37A27C" w14:textId="77777777" w:rsidR="00315286" w:rsidRDefault="00315286" w:rsidP="00A163D8">
            <w:pPr>
              <w:spacing w:before="60" w:after="60"/>
              <w:rPr>
                <w:ins w:id="64" w:author="Nick Ward" w:date="2012-01-11T10:45:00Z"/>
                <w:highlight w:val="yellow"/>
              </w:rPr>
            </w:pPr>
            <w:ins w:id="65" w:author="Nick Ward" w:date="2012-01-11T10:46:00Z">
              <w:r>
                <w:rPr>
                  <w:highlight w:val="yellow"/>
                </w:rPr>
                <w:t>13 &amp; 14 GNSS status</w:t>
              </w:r>
            </w:ins>
          </w:p>
        </w:tc>
        <w:tc>
          <w:tcPr>
            <w:tcW w:w="4161" w:type="dxa"/>
            <w:vAlign w:val="center"/>
          </w:tcPr>
          <w:p w14:paraId="5A616DF9" w14:textId="77777777" w:rsidR="00315286" w:rsidRDefault="00B774EF" w:rsidP="00EB0098">
            <w:pPr>
              <w:spacing w:before="60" w:after="60"/>
              <w:rPr>
                <w:ins w:id="66" w:author="Nick Ward" w:date="2012-01-11T10:45:00Z"/>
                <w:highlight w:val="yellow"/>
              </w:rPr>
            </w:pPr>
            <w:ins w:id="67" w:author="Nick Ward" w:date="2012-01-11T10:46:00Z">
              <w:r>
                <w:rPr>
                  <w:highlight w:val="yellow"/>
                </w:rPr>
                <w:t>Revised dates for GPS III &amp; Galileo</w:t>
              </w:r>
            </w:ins>
          </w:p>
        </w:tc>
      </w:tr>
      <w:tr w:rsidR="00857962" w:rsidRPr="00371BEF" w14:paraId="333A3096" w14:textId="77777777">
        <w:trPr>
          <w:trHeight w:val="851"/>
        </w:trPr>
        <w:tc>
          <w:tcPr>
            <w:tcW w:w="1908" w:type="dxa"/>
            <w:vAlign w:val="center"/>
          </w:tcPr>
          <w:p w14:paraId="298FDDBA" w14:textId="77777777" w:rsidR="00857962" w:rsidRPr="00371BEF" w:rsidRDefault="00315286" w:rsidP="00A163D8">
            <w:pPr>
              <w:spacing w:before="60" w:after="60"/>
            </w:pPr>
            <w:ins w:id="68" w:author="Nick Ward" w:date="2012-01-11T10:44:00Z">
              <w:r>
                <w:t>11/01/12</w:t>
              </w:r>
            </w:ins>
          </w:p>
        </w:tc>
        <w:tc>
          <w:tcPr>
            <w:tcW w:w="3360" w:type="dxa"/>
            <w:vAlign w:val="center"/>
          </w:tcPr>
          <w:p w14:paraId="0F39E830" w14:textId="77777777" w:rsidR="00857962" w:rsidRPr="00371BEF" w:rsidRDefault="00315286" w:rsidP="00A163D8">
            <w:pPr>
              <w:spacing w:before="60" w:after="60"/>
            </w:pPr>
            <w:ins w:id="69" w:author="Nick Ward" w:date="2012-01-11T10:44:00Z">
              <w:r>
                <w:t>12 WWRNS</w:t>
              </w:r>
            </w:ins>
            <w:ins w:id="70" w:author="Nick Ward" w:date="2012-01-11T10:51:00Z">
              <w:r w:rsidR="00B774EF">
                <w:t xml:space="preserve"> &amp; Annex 1</w:t>
              </w:r>
            </w:ins>
          </w:p>
        </w:tc>
        <w:tc>
          <w:tcPr>
            <w:tcW w:w="4161" w:type="dxa"/>
            <w:vAlign w:val="center"/>
          </w:tcPr>
          <w:p w14:paraId="3B8D3515" w14:textId="77777777" w:rsidR="00857962" w:rsidRPr="00371BEF" w:rsidRDefault="00315286" w:rsidP="00A163D8">
            <w:pPr>
              <w:spacing w:before="60" w:after="60"/>
            </w:pPr>
            <w:ins w:id="71" w:author="Nick Ward" w:date="2012-01-11T10:44:00Z">
              <w:r>
                <w:t>A.953(23) replaced by A.1046(27)</w:t>
              </w:r>
            </w:ins>
          </w:p>
        </w:tc>
      </w:tr>
      <w:tr w:rsidR="00857962" w:rsidRPr="00371BEF" w14:paraId="66825BEE" w14:textId="77777777">
        <w:trPr>
          <w:trHeight w:val="851"/>
        </w:trPr>
        <w:tc>
          <w:tcPr>
            <w:tcW w:w="1908" w:type="dxa"/>
            <w:vAlign w:val="center"/>
          </w:tcPr>
          <w:p w14:paraId="5A66A8AE" w14:textId="77777777" w:rsidR="00857962" w:rsidRPr="00371BEF" w:rsidRDefault="001852AE" w:rsidP="00A163D8">
            <w:pPr>
              <w:spacing w:before="60" w:after="60"/>
            </w:pPr>
            <w:ins w:id="72" w:author="alang" w:date="2012-09-26T23:35:00Z">
              <w:r>
                <w:t>26</w:t>
              </w:r>
            </w:ins>
            <w:ins w:id="73" w:author="alang" w:date="2012-07-18T11:41:00Z">
              <w:r>
                <w:t>/0</w:t>
              </w:r>
            </w:ins>
            <w:ins w:id="74" w:author="alang" w:date="2012-09-26T23:35:00Z">
              <w:r>
                <w:t>9</w:t>
              </w:r>
            </w:ins>
            <w:ins w:id="75" w:author="alang" w:date="2012-07-18T11:41:00Z">
              <w:r w:rsidR="00666AF0">
                <w:t>/12</w:t>
              </w:r>
            </w:ins>
          </w:p>
        </w:tc>
        <w:tc>
          <w:tcPr>
            <w:tcW w:w="3360" w:type="dxa"/>
            <w:vAlign w:val="center"/>
          </w:tcPr>
          <w:p w14:paraId="2F621246" w14:textId="77777777" w:rsidR="00857962" w:rsidRPr="00371BEF" w:rsidRDefault="001852AE" w:rsidP="00A163D8">
            <w:pPr>
              <w:spacing w:before="60" w:after="60"/>
            </w:pPr>
            <w:ins w:id="76" w:author="alang" w:date="2012-07-18T11:41:00Z">
              <w:r>
                <w:t>12</w:t>
              </w:r>
            </w:ins>
            <w:ins w:id="77" w:author="alang" w:date="2012-09-26T23:37:00Z">
              <w:r>
                <w:t>,</w:t>
              </w:r>
            </w:ins>
            <w:ins w:id="78" w:author="alang" w:date="2012-07-18T11:41:00Z">
              <w:r w:rsidR="00666AF0">
                <w:t>14</w:t>
              </w:r>
            </w:ins>
            <w:ins w:id="79" w:author="alang" w:date="2012-09-26T23:37:00Z">
              <w:r>
                <w:t xml:space="preserve">,15 &amp; </w:t>
              </w:r>
            </w:ins>
            <w:ins w:id="80" w:author="alang" w:date="2012-09-26T23:38:00Z">
              <w:r>
                <w:t>23</w:t>
              </w:r>
            </w:ins>
            <w:ins w:id="81" w:author="alang" w:date="2012-07-18T11:41:00Z">
              <w:r w:rsidR="00666AF0">
                <w:t xml:space="preserve"> GNSS</w:t>
              </w:r>
            </w:ins>
            <w:ins w:id="82" w:author="alang" w:date="2012-09-26T23:38:00Z">
              <w:r>
                <w:t xml:space="preserve"> &amp; SBAS</w:t>
              </w:r>
            </w:ins>
            <w:ins w:id="83" w:author="alang" w:date="2012-07-18T11:41:00Z">
              <w:r w:rsidR="00666AF0">
                <w:t xml:space="preserve"> status</w:t>
              </w:r>
            </w:ins>
            <w:ins w:id="84" w:author="alang" w:date="2012-09-26T23:38:00Z">
              <w:r>
                <w:t>, and delivering the plan</w:t>
              </w:r>
            </w:ins>
          </w:p>
        </w:tc>
        <w:tc>
          <w:tcPr>
            <w:tcW w:w="4161" w:type="dxa"/>
            <w:vAlign w:val="center"/>
          </w:tcPr>
          <w:p w14:paraId="6063D2F5" w14:textId="77777777" w:rsidR="00741071" w:rsidRDefault="001852AE">
            <w:pPr>
              <w:spacing w:before="60" w:after="60"/>
              <w:jc w:val="left"/>
              <w:rPr>
                <w:ins w:id="85" w:author="alang" w:date="2012-09-26T23:36:00Z"/>
              </w:rPr>
              <w:pPrChange w:id="86" w:author="alang" w:date="2012-09-26T23:36:00Z">
                <w:pPr>
                  <w:spacing w:before="60" w:after="60"/>
                </w:pPr>
              </w:pPrChange>
            </w:pPr>
            <w:ins w:id="87" w:author="alang" w:date="2012-09-26T23:36:00Z">
              <w:r>
                <w:t>Revised dates and descriptions for the GNSS constellations and SBAS.  Also revised section 6.</w:t>
              </w:r>
            </w:ins>
          </w:p>
          <w:p w14:paraId="70A0DE70" w14:textId="77777777" w:rsidR="00741071" w:rsidRDefault="00741071">
            <w:pPr>
              <w:spacing w:before="60" w:after="60"/>
              <w:jc w:val="left"/>
              <w:pPrChange w:id="88" w:author="alang" w:date="2012-09-26T23:36:00Z">
                <w:pPr>
                  <w:spacing w:before="60" w:after="60"/>
                  <w:ind w:left="1440" w:right="1440"/>
                </w:pPr>
              </w:pPrChange>
            </w:pPr>
          </w:p>
        </w:tc>
      </w:tr>
      <w:tr w:rsidR="00857962" w:rsidRPr="00371BEF" w14:paraId="73925AE3" w14:textId="77777777">
        <w:trPr>
          <w:trHeight w:val="851"/>
        </w:trPr>
        <w:tc>
          <w:tcPr>
            <w:tcW w:w="1908" w:type="dxa"/>
            <w:vAlign w:val="center"/>
          </w:tcPr>
          <w:p w14:paraId="320DB35F" w14:textId="77777777" w:rsidR="00857962" w:rsidRPr="00371BEF" w:rsidRDefault="00857962" w:rsidP="00A163D8">
            <w:pPr>
              <w:spacing w:before="60" w:after="60"/>
            </w:pPr>
          </w:p>
        </w:tc>
        <w:tc>
          <w:tcPr>
            <w:tcW w:w="3360" w:type="dxa"/>
            <w:vAlign w:val="center"/>
          </w:tcPr>
          <w:p w14:paraId="52A70B4B" w14:textId="77777777" w:rsidR="00857962" w:rsidRPr="00371BEF" w:rsidRDefault="00857962" w:rsidP="00A163D8">
            <w:pPr>
              <w:spacing w:before="60" w:after="60"/>
            </w:pPr>
          </w:p>
        </w:tc>
        <w:tc>
          <w:tcPr>
            <w:tcW w:w="4161" w:type="dxa"/>
            <w:vAlign w:val="center"/>
          </w:tcPr>
          <w:p w14:paraId="6D691688" w14:textId="77777777" w:rsidR="00857962" w:rsidRPr="00371BEF" w:rsidRDefault="00857962" w:rsidP="00A163D8">
            <w:pPr>
              <w:spacing w:before="60" w:after="60"/>
            </w:pPr>
          </w:p>
        </w:tc>
      </w:tr>
      <w:tr w:rsidR="00857962" w:rsidRPr="00371BEF" w14:paraId="0D7D8AB4" w14:textId="77777777">
        <w:trPr>
          <w:trHeight w:val="851"/>
        </w:trPr>
        <w:tc>
          <w:tcPr>
            <w:tcW w:w="1908" w:type="dxa"/>
            <w:vAlign w:val="center"/>
          </w:tcPr>
          <w:p w14:paraId="50B59D7E" w14:textId="77777777" w:rsidR="00857962" w:rsidRPr="00371BEF" w:rsidRDefault="00857962" w:rsidP="00A163D8">
            <w:pPr>
              <w:spacing w:before="60" w:after="60"/>
            </w:pPr>
          </w:p>
        </w:tc>
        <w:tc>
          <w:tcPr>
            <w:tcW w:w="3360" w:type="dxa"/>
            <w:vAlign w:val="center"/>
          </w:tcPr>
          <w:p w14:paraId="6267BB52" w14:textId="77777777" w:rsidR="00857962" w:rsidRPr="00371BEF" w:rsidRDefault="00857962" w:rsidP="00A163D8">
            <w:pPr>
              <w:spacing w:before="60" w:after="60"/>
            </w:pPr>
          </w:p>
        </w:tc>
        <w:tc>
          <w:tcPr>
            <w:tcW w:w="4161" w:type="dxa"/>
            <w:vAlign w:val="center"/>
          </w:tcPr>
          <w:p w14:paraId="408A1CBE" w14:textId="77777777" w:rsidR="00857962" w:rsidRPr="00371BEF" w:rsidRDefault="00857962" w:rsidP="00A163D8">
            <w:pPr>
              <w:spacing w:before="60" w:after="60"/>
            </w:pPr>
          </w:p>
        </w:tc>
      </w:tr>
      <w:tr w:rsidR="00857962" w:rsidRPr="00371BEF" w14:paraId="3B38B86D" w14:textId="77777777">
        <w:trPr>
          <w:trHeight w:val="851"/>
        </w:trPr>
        <w:tc>
          <w:tcPr>
            <w:tcW w:w="1908" w:type="dxa"/>
            <w:vAlign w:val="center"/>
          </w:tcPr>
          <w:p w14:paraId="243EE187" w14:textId="77777777" w:rsidR="00857962" w:rsidRPr="00371BEF" w:rsidRDefault="00857962" w:rsidP="00A163D8">
            <w:pPr>
              <w:spacing w:before="60" w:after="60"/>
            </w:pPr>
          </w:p>
        </w:tc>
        <w:tc>
          <w:tcPr>
            <w:tcW w:w="3360" w:type="dxa"/>
            <w:vAlign w:val="center"/>
          </w:tcPr>
          <w:p w14:paraId="1B5EAC1F" w14:textId="77777777" w:rsidR="00857962" w:rsidRPr="00371BEF" w:rsidRDefault="00857962" w:rsidP="00A163D8">
            <w:pPr>
              <w:spacing w:before="60" w:after="60"/>
            </w:pPr>
          </w:p>
        </w:tc>
        <w:tc>
          <w:tcPr>
            <w:tcW w:w="4161" w:type="dxa"/>
            <w:vAlign w:val="center"/>
          </w:tcPr>
          <w:p w14:paraId="19FDDDF5" w14:textId="77777777" w:rsidR="00857962" w:rsidRPr="00371BEF" w:rsidRDefault="00857962" w:rsidP="00A163D8">
            <w:pPr>
              <w:spacing w:before="60" w:after="60"/>
            </w:pPr>
          </w:p>
        </w:tc>
      </w:tr>
    </w:tbl>
    <w:p w14:paraId="0A07FED3" w14:textId="77777777" w:rsidR="00460028" w:rsidRPr="00371BEF" w:rsidRDefault="00857962" w:rsidP="00371BEF">
      <w:pPr>
        <w:pStyle w:val="Title"/>
      </w:pPr>
      <w:r w:rsidRPr="00371BEF">
        <w:br w:type="page"/>
      </w:r>
      <w:bookmarkStart w:id="89" w:name="_Toc244956671"/>
      <w:r w:rsidR="00371BEF" w:rsidRPr="00371BEF">
        <w:lastRenderedPageBreak/>
        <w:t>Table of Contents</w:t>
      </w:r>
      <w:bookmarkEnd w:id="89"/>
    </w:p>
    <w:p w14:paraId="6FC7943B" w14:textId="77777777" w:rsidR="00655287" w:rsidRPr="00371BEF" w:rsidRDefault="00655287" w:rsidP="00380C7B"/>
    <w:p w14:paraId="568E8262" w14:textId="77777777" w:rsidR="003657D5" w:rsidRDefault="00D27911">
      <w:pPr>
        <w:pStyle w:val="TOC1"/>
        <w:rPr>
          <w:rFonts w:ascii="Calibri" w:hAnsi="Calibri" w:cs="Times New Roman"/>
          <w:b w:val="0"/>
          <w:bCs w:val="0"/>
          <w:caps w:val="0"/>
          <w:noProof/>
          <w:szCs w:val="22"/>
          <w:lang w:eastAsia="en-GB"/>
        </w:rPr>
      </w:pPr>
      <w:r>
        <w:rPr>
          <w:b w:val="0"/>
          <w:bCs w:val="0"/>
          <w:caps w:val="0"/>
        </w:rPr>
        <w:fldChar w:fldCharType="begin"/>
      </w:r>
      <w:r w:rsidR="00F155DC">
        <w:rPr>
          <w:b w:val="0"/>
          <w:bCs w:val="0"/>
          <w:caps w:val="0"/>
        </w:rPr>
        <w:instrText xml:space="preserve"> TOC \o "3-3" \h \z \t "Heading 1,1,Heading 2,2,Annex,5,Appendix,5,Title,1" </w:instrText>
      </w:r>
      <w:r>
        <w:rPr>
          <w:b w:val="0"/>
          <w:bCs w:val="0"/>
          <w:caps w:val="0"/>
        </w:rPr>
        <w:fldChar w:fldCharType="separate"/>
      </w:r>
      <w:hyperlink w:anchor="_Toc244956670" w:history="1">
        <w:r w:rsidR="003657D5" w:rsidRPr="00ED1A42">
          <w:rPr>
            <w:rStyle w:val="Hyperlink"/>
            <w:noProof/>
          </w:rPr>
          <w:t>Document Revisions</w:t>
        </w:r>
        <w:r w:rsidR="003657D5">
          <w:rPr>
            <w:noProof/>
            <w:webHidden/>
          </w:rPr>
          <w:tab/>
        </w:r>
        <w:r>
          <w:rPr>
            <w:noProof/>
            <w:webHidden/>
          </w:rPr>
          <w:fldChar w:fldCharType="begin"/>
        </w:r>
        <w:r w:rsidR="003657D5">
          <w:rPr>
            <w:noProof/>
            <w:webHidden/>
          </w:rPr>
          <w:instrText xml:space="preserve"> PAGEREF _Toc244956670 \h </w:instrText>
        </w:r>
        <w:r>
          <w:rPr>
            <w:noProof/>
            <w:webHidden/>
          </w:rPr>
        </w:r>
        <w:r>
          <w:rPr>
            <w:noProof/>
            <w:webHidden/>
          </w:rPr>
          <w:fldChar w:fldCharType="separate"/>
        </w:r>
        <w:r w:rsidR="00E611EC">
          <w:rPr>
            <w:noProof/>
            <w:webHidden/>
          </w:rPr>
          <w:t>2</w:t>
        </w:r>
        <w:r>
          <w:rPr>
            <w:noProof/>
            <w:webHidden/>
          </w:rPr>
          <w:fldChar w:fldCharType="end"/>
        </w:r>
      </w:hyperlink>
    </w:p>
    <w:p w14:paraId="342CD99F" w14:textId="77777777" w:rsidR="003657D5" w:rsidRDefault="001E0905">
      <w:pPr>
        <w:pStyle w:val="TOC1"/>
        <w:rPr>
          <w:rFonts w:ascii="Calibri" w:hAnsi="Calibri" w:cs="Times New Roman"/>
          <w:b w:val="0"/>
          <w:bCs w:val="0"/>
          <w:caps w:val="0"/>
          <w:noProof/>
          <w:szCs w:val="22"/>
          <w:lang w:eastAsia="en-GB"/>
        </w:rPr>
      </w:pPr>
      <w:hyperlink w:anchor="_Toc244956671" w:history="1">
        <w:r w:rsidR="003657D5" w:rsidRPr="00ED1A42">
          <w:rPr>
            <w:rStyle w:val="Hyperlink"/>
            <w:noProof/>
          </w:rPr>
          <w:t>Table of Contents</w:t>
        </w:r>
        <w:r w:rsidR="003657D5">
          <w:rPr>
            <w:noProof/>
            <w:webHidden/>
          </w:rPr>
          <w:tab/>
        </w:r>
        <w:r w:rsidR="00D27911">
          <w:rPr>
            <w:noProof/>
            <w:webHidden/>
          </w:rPr>
          <w:fldChar w:fldCharType="begin"/>
        </w:r>
        <w:r w:rsidR="003657D5">
          <w:rPr>
            <w:noProof/>
            <w:webHidden/>
          </w:rPr>
          <w:instrText xml:space="preserve"> PAGEREF _Toc244956671 \h </w:instrText>
        </w:r>
        <w:r w:rsidR="00D27911">
          <w:rPr>
            <w:noProof/>
            <w:webHidden/>
          </w:rPr>
        </w:r>
        <w:r w:rsidR="00D27911">
          <w:rPr>
            <w:noProof/>
            <w:webHidden/>
          </w:rPr>
          <w:fldChar w:fldCharType="separate"/>
        </w:r>
        <w:r w:rsidR="00E611EC">
          <w:rPr>
            <w:noProof/>
            <w:webHidden/>
          </w:rPr>
          <w:t>3</w:t>
        </w:r>
        <w:r w:rsidR="00D27911">
          <w:rPr>
            <w:noProof/>
            <w:webHidden/>
          </w:rPr>
          <w:fldChar w:fldCharType="end"/>
        </w:r>
      </w:hyperlink>
    </w:p>
    <w:p w14:paraId="37A57171" w14:textId="77777777" w:rsidR="003657D5" w:rsidRDefault="001E0905">
      <w:pPr>
        <w:pStyle w:val="TOC1"/>
        <w:rPr>
          <w:rFonts w:ascii="Calibri" w:hAnsi="Calibri" w:cs="Times New Roman"/>
          <w:b w:val="0"/>
          <w:bCs w:val="0"/>
          <w:caps w:val="0"/>
          <w:noProof/>
          <w:szCs w:val="22"/>
          <w:lang w:eastAsia="en-GB"/>
        </w:rPr>
      </w:pPr>
      <w:hyperlink w:anchor="_Toc244956672" w:history="1">
        <w:r w:rsidR="003657D5" w:rsidRPr="00ED1A42">
          <w:rPr>
            <w:rStyle w:val="Hyperlink"/>
            <w:noProof/>
          </w:rPr>
          <w:t>Index of Tables</w:t>
        </w:r>
        <w:r w:rsidR="003657D5">
          <w:rPr>
            <w:noProof/>
            <w:webHidden/>
          </w:rPr>
          <w:tab/>
        </w:r>
        <w:r w:rsidR="00D27911">
          <w:rPr>
            <w:noProof/>
            <w:webHidden/>
          </w:rPr>
          <w:fldChar w:fldCharType="begin"/>
        </w:r>
        <w:r w:rsidR="003657D5">
          <w:rPr>
            <w:noProof/>
            <w:webHidden/>
          </w:rPr>
          <w:instrText xml:space="preserve"> PAGEREF _Toc244956672 \h </w:instrText>
        </w:r>
        <w:r w:rsidR="00D27911">
          <w:rPr>
            <w:noProof/>
            <w:webHidden/>
          </w:rPr>
        </w:r>
        <w:r w:rsidR="00D27911">
          <w:rPr>
            <w:noProof/>
            <w:webHidden/>
          </w:rPr>
          <w:fldChar w:fldCharType="separate"/>
        </w:r>
        <w:r w:rsidR="00E611EC">
          <w:rPr>
            <w:noProof/>
            <w:webHidden/>
          </w:rPr>
          <w:t>4</w:t>
        </w:r>
        <w:r w:rsidR="00D27911">
          <w:rPr>
            <w:noProof/>
            <w:webHidden/>
          </w:rPr>
          <w:fldChar w:fldCharType="end"/>
        </w:r>
      </w:hyperlink>
    </w:p>
    <w:p w14:paraId="60FDDD3B" w14:textId="77777777" w:rsidR="003657D5" w:rsidRDefault="001E0905">
      <w:pPr>
        <w:pStyle w:val="TOC1"/>
        <w:rPr>
          <w:rFonts w:ascii="Calibri" w:hAnsi="Calibri" w:cs="Times New Roman"/>
          <w:b w:val="0"/>
          <w:bCs w:val="0"/>
          <w:caps w:val="0"/>
          <w:noProof/>
          <w:szCs w:val="22"/>
          <w:lang w:eastAsia="en-GB"/>
        </w:rPr>
      </w:pPr>
      <w:hyperlink w:anchor="_Toc244956673" w:history="1">
        <w:r w:rsidR="003657D5" w:rsidRPr="00ED1A42">
          <w:rPr>
            <w:rStyle w:val="Hyperlink"/>
            <w:noProof/>
          </w:rPr>
          <w:t>Index of Figures</w:t>
        </w:r>
        <w:r w:rsidR="003657D5">
          <w:rPr>
            <w:noProof/>
            <w:webHidden/>
          </w:rPr>
          <w:tab/>
        </w:r>
        <w:r w:rsidR="00D27911">
          <w:rPr>
            <w:noProof/>
            <w:webHidden/>
          </w:rPr>
          <w:fldChar w:fldCharType="begin"/>
        </w:r>
        <w:r w:rsidR="003657D5">
          <w:rPr>
            <w:noProof/>
            <w:webHidden/>
          </w:rPr>
          <w:instrText xml:space="preserve"> PAGEREF _Toc244956673 \h </w:instrText>
        </w:r>
        <w:r w:rsidR="00D27911">
          <w:rPr>
            <w:noProof/>
            <w:webHidden/>
          </w:rPr>
        </w:r>
        <w:r w:rsidR="00D27911">
          <w:rPr>
            <w:noProof/>
            <w:webHidden/>
          </w:rPr>
          <w:fldChar w:fldCharType="separate"/>
        </w:r>
        <w:r w:rsidR="00E611EC">
          <w:rPr>
            <w:noProof/>
            <w:webHidden/>
          </w:rPr>
          <w:t>4</w:t>
        </w:r>
        <w:r w:rsidR="00D27911">
          <w:rPr>
            <w:noProof/>
            <w:webHidden/>
          </w:rPr>
          <w:fldChar w:fldCharType="end"/>
        </w:r>
      </w:hyperlink>
    </w:p>
    <w:p w14:paraId="061D10D4" w14:textId="77777777" w:rsidR="003657D5" w:rsidRDefault="001E0905">
      <w:pPr>
        <w:pStyle w:val="TOC1"/>
        <w:rPr>
          <w:rFonts w:ascii="Calibri" w:hAnsi="Calibri" w:cs="Times New Roman"/>
          <w:b w:val="0"/>
          <w:bCs w:val="0"/>
          <w:caps w:val="0"/>
          <w:noProof/>
          <w:szCs w:val="22"/>
          <w:lang w:eastAsia="en-GB"/>
        </w:rPr>
      </w:pPr>
      <w:hyperlink w:anchor="_Toc244956674" w:history="1">
        <w:r w:rsidR="003657D5" w:rsidRPr="00ED1A42">
          <w:rPr>
            <w:rStyle w:val="Hyperlink"/>
            <w:noProof/>
          </w:rPr>
          <w:t>Executive summary</w:t>
        </w:r>
        <w:r w:rsidR="003657D5">
          <w:rPr>
            <w:noProof/>
            <w:webHidden/>
          </w:rPr>
          <w:tab/>
        </w:r>
        <w:r w:rsidR="00D27911">
          <w:rPr>
            <w:noProof/>
            <w:webHidden/>
          </w:rPr>
          <w:fldChar w:fldCharType="begin"/>
        </w:r>
        <w:r w:rsidR="003657D5">
          <w:rPr>
            <w:noProof/>
            <w:webHidden/>
          </w:rPr>
          <w:instrText xml:space="preserve"> PAGEREF _Toc244956674 \h </w:instrText>
        </w:r>
        <w:r w:rsidR="00D27911">
          <w:rPr>
            <w:noProof/>
            <w:webHidden/>
          </w:rPr>
        </w:r>
        <w:r w:rsidR="00D27911">
          <w:rPr>
            <w:noProof/>
            <w:webHidden/>
          </w:rPr>
          <w:fldChar w:fldCharType="separate"/>
        </w:r>
        <w:r w:rsidR="00E611EC">
          <w:rPr>
            <w:noProof/>
            <w:webHidden/>
          </w:rPr>
          <w:t>5</w:t>
        </w:r>
        <w:r w:rsidR="00D27911">
          <w:rPr>
            <w:noProof/>
            <w:webHidden/>
          </w:rPr>
          <w:fldChar w:fldCharType="end"/>
        </w:r>
      </w:hyperlink>
    </w:p>
    <w:p w14:paraId="241B5A2D" w14:textId="77777777" w:rsidR="003657D5" w:rsidRDefault="001E0905">
      <w:pPr>
        <w:pStyle w:val="TOC1"/>
        <w:rPr>
          <w:rFonts w:ascii="Calibri" w:hAnsi="Calibri" w:cs="Times New Roman"/>
          <w:b w:val="0"/>
          <w:bCs w:val="0"/>
          <w:caps w:val="0"/>
          <w:noProof/>
          <w:szCs w:val="22"/>
          <w:lang w:eastAsia="en-GB"/>
        </w:rPr>
      </w:pPr>
      <w:hyperlink w:anchor="_Toc244956675" w:history="1">
        <w:r w:rsidR="003657D5" w:rsidRPr="00ED1A42">
          <w:rPr>
            <w:rStyle w:val="Hyperlink"/>
            <w:noProof/>
          </w:rPr>
          <w:t>IALA World Wide Radio Navigation Plan</w:t>
        </w:r>
        <w:r w:rsidR="003657D5">
          <w:rPr>
            <w:noProof/>
            <w:webHidden/>
          </w:rPr>
          <w:tab/>
        </w:r>
        <w:r w:rsidR="00D27911">
          <w:rPr>
            <w:noProof/>
            <w:webHidden/>
          </w:rPr>
          <w:fldChar w:fldCharType="begin"/>
        </w:r>
        <w:r w:rsidR="003657D5">
          <w:rPr>
            <w:noProof/>
            <w:webHidden/>
          </w:rPr>
          <w:instrText xml:space="preserve"> PAGEREF _Toc244956675 \h </w:instrText>
        </w:r>
        <w:r w:rsidR="00D27911">
          <w:rPr>
            <w:noProof/>
            <w:webHidden/>
          </w:rPr>
        </w:r>
        <w:r w:rsidR="00D27911">
          <w:rPr>
            <w:noProof/>
            <w:webHidden/>
          </w:rPr>
          <w:fldChar w:fldCharType="separate"/>
        </w:r>
        <w:r w:rsidR="00E611EC">
          <w:rPr>
            <w:noProof/>
            <w:webHidden/>
          </w:rPr>
          <w:t>6</w:t>
        </w:r>
        <w:r w:rsidR="00D27911">
          <w:rPr>
            <w:noProof/>
            <w:webHidden/>
          </w:rPr>
          <w:fldChar w:fldCharType="end"/>
        </w:r>
      </w:hyperlink>
    </w:p>
    <w:p w14:paraId="485F3CED" w14:textId="77777777" w:rsidR="003657D5" w:rsidRDefault="001E0905">
      <w:pPr>
        <w:pStyle w:val="TOC1"/>
        <w:rPr>
          <w:rFonts w:ascii="Calibri" w:hAnsi="Calibri" w:cs="Times New Roman"/>
          <w:b w:val="0"/>
          <w:bCs w:val="0"/>
          <w:caps w:val="0"/>
          <w:noProof/>
          <w:szCs w:val="22"/>
          <w:lang w:eastAsia="en-GB"/>
        </w:rPr>
      </w:pPr>
      <w:hyperlink w:anchor="_Toc244956676" w:history="1">
        <w:r w:rsidR="003657D5" w:rsidRPr="00ED1A42">
          <w:rPr>
            <w:rStyle w:val="Hyperlink"/>
            <w:noProof/>
          </w:rPr>
          <w:t>1</w:t>
        </w:r>
        <w:r w:rsidR="003657D5">
          <w:rPr>
            <w:rFonts w:ascii="Calibri" w:hAnsi="Calibri" w:cs="Times New Roman"/>
            <w:b w:val="0"/>
            <w:bCs w:val="0"/>
            <w:caps w:val="0"/>
            <w:noProof/>
            <w:szCs w:val="22"/>
            <w:lang w:eastAsia="en-GB"/>
          </w:rPr>
          <w:tab/>
        </w:r>
        <w:r w:rsidR="003657D5" w:rsidRPr="00ED1A42">
          <w:rPr>
            <w:rStyle w:val="Hyperlink"/>
            <w:noProof/>
          </w:rPr>
          <w:t>Introduction</w:t>
        </w:r>
        <w:r w:rsidR="003657D5">
          <w:rPr>
            <w:noProof/>
            <w:webHidden/>
          </w:rPr>
          <w:tab/>
        </w:r>
        <w:r w:rsidR="00D27911">
          <w:rPr>
            <w:noProof/>
            <w:webHidden/>
          </w:rPr>
          <w:fldChar w:fldCharType="begin"/>
        </w:r>
        <w:r w:rsidR="003657D5">
          <w:rPr>
            <w:noProof/>
            <w:webHidden/>
          </w:rPr>
          <w:instrText xml:space="preserve"> PAGEREF _Toc244956676 \h </w:instrText>
        </w:r>
        <w:r w:rsidR="00D27911">
          <w:rPr>
            <w:noProof/>
            <w:webHidden/>
          </w:rPr>
        </w:r>
        <w:r w:rsidR="00D27911">
          <w:rPr>
            <w:noProof/>
            <w:webHidden/>
          </w:rPr>
          <w:fldChar w:fldCharType="separate"/>
        </w:r>
        <w:r w:rsidR="00E611EC">
          <w:rPr>
            <w:noProof/>
            <w:webHidden/>
          </w:rPr>
          <w:t>6</w:t>
        </w:r>
        <w:r w:rsidR="00D27911">
          <w:rPr>
            <w:noProof/>
            <w:webHidden/>
          </w:rPr>
          <w:fldChar w:fldCharType="end"/>
        </w:r>
      </w:hyperlink>
    </w:p>
    <w:p w14:paraId="08B11C01" w14:textId="77777777" w:rsidR="003657D5" w:rsidRDefault="001E0905">
      <w:pPr>
        <w:pStyle w:val="TOC2"/>
        <w:rPr>
          <w:rFonts w:ascii="Calibri" w:hAnsi="Calibri"/>
          <w:bCs w:val="0"/>
          <w:noProof/>
          <w:szCs w:val="22"/>
          <w:lang w:eastAsia="en-GB"/>
        </w:rPr>
      </w:pPr>
      <w:hyperlink w:anchor="_Toc244956677" w:history="1">
        <w:r w:rsidR="003657D5" w:rsidRPr="00ED1A42">
          <w:rPr>
            <w:rStyle w:val="Hyperlink"/>
            <w:noProof/>
          </w:rPr>
          <w:t>1.1</w:t>
        </w:r>
        <w:r w:rsidR="003657D5">
          <w:rPr>
            <w:rFonts w:ascii="Calibri" w:hAnsi="Calibri"/>
            <w:bCs w:val="0"/>
            <w:noProof/>
            <w:szCs w:val="22"/>
            <w:lang w:eastAsia="en-GB"/>
          </w:rPr>
          <w:tab/>
        </w:r>
        <w:r w:rsidR="003657D5" w:rsidRPr="00ED1A42">
          <w:rPr>
            <w:rStyle w:val="Hyperlink"/>
            <w:noProof/>
          </w:rPr>
          <w:t>General</w:t>
        </w:r>
        <w:r w:rsidR="003657D5">
          <w:rPr>
            <w:noProof/>
            <w:webHidden/>
          </w:rPr>
          <w:tab/>
        </w:r>
        <w:r w:rsidR="00D27911">
          <w:rPr>
            <w:noProof/>
            <w:webHidden/>
          </w:rPr>
          <w:fldChar w:fldCharType="begin"/>
        </w:r>
        <w:r w:rsidR="003657D5">
          <w:rPr>
            <w:noProof/>
            <w:webHidden/>
          </w:rPr>
          <w:instrText xml:space="preserve"> PAGEREF _Toc244956677 \h </w:instrText>
        </w:r>
        <w:r w:rsidR="00D27911">
          <w:rPr>
            <w:noProof/>
            <w:webHidden/>
          </w:rPr>
        </w:r>
        <w:r w:rsidR="00D27911">
          <w:rPr>
            <w:noProof/>
            <w:webHidden/>
          </w:rPr>
          <w:fldChar w:fldCharType="separate"/>
        </w:r>
        <w:r w:rsidR="00E611EC">
          <w:rPr>
            <w:noProof/>
            <w:webHidden/>
          </w:rPr>
          <w:t>6</w:t>
        </w:r>
        <w:r w:rsidR="00D27911">
          <w:rPr>
            <w:noProof/>
            <w:webHidden/>
          </w:rPr>
          <w:fldChar w:fldCharType="end"/>
        </w:r>
      </w:hyperlink>
    </w:p>
    <w:p w14:paraId="0D8C05EB" w14:textId="77777777" w:rsidR="003657D5" w:rsidRDefault="001E0905">
      <w:pPr>
        <w:pStyle w:val="TOC3"/>
        <w:rPr>
          <w:rFonts w:ascii="Calibri" w:hAnsi="Calibri"/>
          <w:noProof/>
          <w:sz w:val="22"/>
          <w:szCs w:val="22"/>
          <w:lang w:eastAsia="en-GB"/>
        </w:rPr>
      </w:pPr>
      <w:hyperlink w:anchor="_Toc244956678" w:history="1">
        <w:r w:rsidR="003657D5" w:rsidRPr="00ED1A42">
          <w:rPr>
            <w:rStyle w:val="Hyperlink"/>
            <w:noProof/>
            <w:lang w:val="en-AU"/>
          </w:rPr>
          <w:t>1.1.1</w:t>
        </w:r>
        <w:r w:rsidR="003657D5">
          <w:rPr>
            <w:rFonts w:ascii="Calibri" w:hAnsi="Calibri"/>
            <w:noProof/>
            <w:sz w:val="22"/>
            <w:szCs w:val="22"/>
            <w:lang w:eastAsia="en-GB"/>
          </w:rPr>
          <w:tab/>
        </w:r>
        <w:r w:rsidR="003657D5" w:rsidRPr="00ED1A42">
          <w:rPr>
            <w:rStyle w:val="Hyperlink"/>
            <w:noProof/>
          </w:rPr>
          <w:t>e-Navigation</w:t>
        </w:r>
        <w:r w:rsidR="003657D5">
          <w:rPr>
            <w:noProof/>
            <w:webHidden/>
          </w:rPr>
          <w:tab/>
        </w:r>
        <w:r w:rsidR="00D27911">
          <w:rPr>
            <w:noProof/>
            <w:webHidden/>
          </w:rPr>
          <w:fldChar w:fldCharType="begin"/>
        </w:r>
        <w:r w:rsidR="003657D5">
          <w:rPr>
            <w:noProof/>
            <w:webHidden/>
          </w:rPr>
          <w:instrText xml:space="preserve"> PAGEREF _Toc244956678 \h </w:instrText>
        </w:r>
        <w:r w:rsidR="00D27911">
          <w:rPr>
            <w:noProof/>
            <w:webHidden/>
          </w:rPr>
        </w:r>
        <w:r w:rsidR="00D27911">
          <w:rPr>
            <w:noProof/>
            <w:webHidden/>
          </w:rPr>
          <w:fldChar w:fldCharType="separate"/>
        </w:r>
        <w:r w:rsidR="00E611EC">
          <w:rPr>
            <w:noProof/>
            <w:webHidden/>
          </w:rPr>
          <w:t>6</w:t>
        </w:r>
        <w:r w:rsidR="00D27911">
          <w:rPr>
            <w:noProof/>
            <w:webHidden/>
          </w:rPr>
          <w:fldChar w:fldCharType="end"/>
        </w:r>
      </w:hyperlink>
    </w:p>
    <w:p w14:paraId="4FCBBAA6" w14:textId="77777777" w:rsidR="003657D5" w:rsidRDefault="001E0905">
      <w:pPr>
        <w:pStyle w:val="TOC3"/>
        <w:rPr>
          <w:rFonts w:ascii="Calibri" w:hAnsi="Calibri"/>
          <w:noProof/>
          <w:sz w:val="22"/>
          <w:szCs w:val="22"/>
          <w:lang w:eastAsia="en-GB"/>
        </w:rPr>
      </w:pPr>
      <w:hyperlink w:anchor="_Toc244956679" w:history="1">
        <w:r w:rsidR="003657D5" w:rsidRPr="00ED1A42">
          <w:rPr>
            <w:rStyle w:val="Hyperlink"/>
            <w:noProof/>
          </w:rPr>
          <w:t>1.1.2</w:t>
        </w:r>
        <w:r w:rsidR="003657D5">
          <w:rPr>
            <w:rFonts w:ascii="Calibri" w:hAnsi="Calibri"/>
            <w:noProof/>
            <w:sz w:val="22"/>
            <w:szCs w:val="22"/>
            <w:lang w:eastAsia="en-GB"/>
          </w:rPr>
          <w:tab/>
        </w:r>
        <w:r w:rsidR="003657D5" w:rsidRPr="00ED1A42">
          <w:rPr>
            <w:rStyle w:val="Hyperlink"/>
            <w:noProof/>
          </w:rPr>
          <w:t>Aim &amp; Vision</w:t>
        </w:r>
        <w:r w:rsidR="003657D5">
          <w:rPr>
            <w:noProof/>
            <w:webHidden/>
          </w:rPr>
          <w:tab/>
        </w:r>
        <w:r w:rsidR="00D27911">
          <w:rPr>
            <w:noProof/>
            <w:webHidden/>
          </w:rPr>
          <w:fldChar w:fldCharType="begin"/>
        </w:r>
        <w:r w:rsidR="003657D5">
          <w:rPr>
            <w:noProof/>
            <w:webHidden/>
          </w:rPr>
          <w:instrText xml:space="preserve"> PAGEREF _Toc244956679 \h </w:instrText>
        </w:r>
        <w:r w:rsidR="00D27911">
          <w:rPr>
            <w:noProof/>
            <w:webHidden/>
          </w:rPr>
        </w:r>
        <w:r w:rsidR="00D27911">
          <w:rPr>
            <w:noProof/>
            <w:webHidden/>
          </w:rPr>
          <w:fldChar w:fldCharType="separate"/>
        </w:r>
        <w:r w:rsidR="00E611EC">
          <w:rPr>
            <w:noProof/>
            <w:webHidden/>
          </w:rPr>
          <w:t>6</w:t>
        </w:r>
        <w:r w:rsidR="00D27911">
          <w:rPr>
            <w:noProof/>
            <w:webHidden/>
          </w:rPr>
          <w:fldChar w:fldCharType="end"/>
        </w:r>
      </w:hyperlink>
    </w:p>
    <w:p w14:paraId="55C44792" w14:textId="77777777" w:rsidR="003657D5" w:rsidRDefault="001E0905">
      <w:pPr>
        <w:pStyle w:val="TOC2"/>
        <w:rPr>
          <w:rFonts w:ascii="Calibri" w:hAnsi="Calibri"/>
          <w:bCs w:val="0"/>
          <w:noProof/>
          <w:szCs w:val="22"/>
          <w:lang w:eastAsia="en-GB"/>
        </w:rPr>
      </w:pPr>
      <w:hyperlink w:anchor="_Toc244956680" w:history="1">
        <w:r w:rsidR="003657D5" w:rsidRPr="00ED1A42">
          <w:rPr>
            <w:rStyle w:val="Hyperlink"/>
            <w:noProof/>
          </w:rPr>
          <w:t>1.2</w:t>
        </w:r>
        <w:r w:rsidR="003657D5">
          <w:rPr>
            <w:rFonts w:ascii="Calibri" w:hAnsi="Calibri"/>
            <w:bCs w:val="0"/>
            <w:noProof/>
            <w:szCs w:val="22"/>
            <w:lang w:eastAsia="en-GB"/>
          </w:rPr>
          <w:tab/>
        </w:r>
        <w:r w:rsidR="003657D5" w:rsidRPr="00ED1A42">
          <w:rPr>
            <w:rStyle w:val="Hyperlink"/>
            <w:noProof/>
          </w:rPr>
          <w:t>Scope and Objectives</w:t>
        </w:r>
        <w:r w:rsidR="003657D5">
          <w:rPr>
            <w:noProof/>
            <w:webHidden/>
          </w:rPr>
          <w:tab/>
        </w:r>
        <w:r w:rsidR="00D27911">
          <w:rPr>
            <w:noProof/>
            <w:webHidden/>
          </w:rPr>
          <w:fldChar w:fldCharType="begin"/>
        </w:r>
        <w:r w:rsidR="003657D5">
          <w:rPr>
            <w:noProof/>
            <w:webHidden/>
          </w:rPr>
          <w:instrText xml:space="preserve"> PAGEREF _Toc244956680 \h </w:instrText>
        </w:r>
        <w:r w:rsidR="00D27911">
          <w:rPr>
            <w:noProof/>
            <w:webHidden/>
          </w:rPr>
        </w:r>
        <w:r w:rsidR="00D27911">
          <w:rPr>
            <w:noProof/>
            <w:webHidden/>
          </w:rPr>
          <w:fldChar w:fldCharType="separate"/>
        </w:r>
        <w:r w:rsidR="00E611EC">
          <w:rPr>
            <w:noProof/>
            <w:webHidden/>
          </w:rPr>
          <w:t>7</w:t>
        </w:r>
        <w:r w:rsidR="00D27911">
          <w:rPr>
            <w:noProof/>
            <w:webHidden/>
          </w:rPr>
          <w:fldChar w:fldCharType="end"/>
        </w:r>
      </w:hyperlink>
    </w:p>
    <w:p w14:paraId="65FAA100" w14:textId="77777777" w:rsidR="003657D5" w:rsidRDefault="001E0905">
      <w:pPr>
        <w:pStyle w:val="TOC1"/>
        <w:rPr>
          <w:rFonts w:ascii="Calibri" w:hAnsi="Calibri" w:cs="Times New Roman"/>
          <w:b w:val="0"/>
          <w:bCs w:val="0"/>
          <w:caps w:val="0"/>
          <w:noProof/>
          <w:szCs w:val="22"/>
          <w:lang w:eastAsia="en-GB"/>
        </w:rPr>
      </w:pPr>
      <w:hyperlink w:anchor="_Toc244956681" w:history="1">
        <w:r w:rsidR="003657D5" w:rsidRPr="00ED1A42">
          <w:rPr>
            <w:rStyle w:val="Hyperlink"/>
            <w:noProof/>
          </w:rPr>
          <w:t>2</w:t>
        </w:r>
        <w:r w:rsidR="003657D5">
          <w:rPr>
            <w:rFonts w:ascii="Calibri" w:hAnsi="Calibri" w:cs="Times New Roman"/>
            <w:b w:val="0"/>
            <w:bCs w:val="0"/>
            <w:caps w:val="0"/>
            <w:noProof/>
            <w:szCs w:val="22"/>
            <w:lang w:eastAsia="en-GB"/>
          </w:rPr>
          <w:tab/>
        </w:r>
        <w:r w:rsidR="003657D5" w:rsidRPr="00ED1A42">
          <w:rPr>
            <w:rStyle w:val="Hyperlink"/>
            <w:noProof/>
          </w:rPr>
          <w:t>Background to Service provision</w:t>
        </w:r>
        <w:r w:rsidR="003657D5">
          <w:rPr>
            <w:noProof/>
            <w:webHidden/>
          </w:rPr>
          <w:tab/>
        </w:r>
        <w:r w:rsidR="00D27911">
          <w:rPr>
            <w:noProof/>
            <w:webHidden/>
          </w:rPr>
          <w:fldChar w:fldCharType="begin"/>
        </w:r>
        <w:r w:rsidR="003657D5">
          <w:rPr>
            <w:noProof/>
            <w:webHidden/>
          </w:rPr>
          <w:instrText xml:space="preserve"> PAGEREF _Toc244956681 \h </w:instrText>
        </w:r>
        <w:r w:rsidR="00D27911">
          <w:rPr>
            <w:noProof/>
            <w:webHidden/>
          </w:rPr>
        </w:r>
        <w:r w:rsidR="00D27911">
          <w:rPr>
            <w:noProof/>
            <w:webHidden/>
          </w:rPr>
          <w:fldChar w:fldCharType="separate"/>
        </w:r>
        <w:r w:rsidR="00E611EC">
          <w:rPr>
            <w:noProof/>
            <w:webHidden/>
          </w:rPr>
          <w:t>7</w:t>
        </w:r>
        <w:r w:rsidR="00D27911">
          <w:rPr>
            <w:noProof/>
            <w:webHidden/>
          </w:rPr>
          <w:fldChar w:fldCharType="end"/>
        </w:r>
      </w:hyperlink>
    </w:p>
    <w:p w14:paraId="5AFF6B98" w14:textId="77777777" w:rsidR="003657D5" w:rsidRDefault="001E0905">
      <w:pPr>
        <w:pStyle w:val="TOC2"/>
        <w:rPr>
          <w:rFonts w:ascii="Calibri" w:hAnsi="Calibri"/>
          <w:bCs w:val="0"/>
          <w:noProof/>
          <w:szCs w:val="22"/>
          <w:lang w:eastAsia="en-GB"/>
        </w:rPr>
      </w:pPr>
      <w:hyperlink w:anchor="_Toc244956682" w:history="1">
        <w:r w:rsidR="003657D5" w:rsidRPr="00ED1A42">
          <w:rPr>
            <w:rStyle w:val="Hyperlink"/>
            <w:noProof/>
          </w:rPr>
          <w:t>2.1</w:t>
        </w:r>
        <w:r w:rsidR="003657D5">
          <w:rPr>
            <w:rFonts w:ascii="Calibri" w:hAnsi="Calibri"/>
            <w:bCs w:val="0"/>
            <w:noProof/>
            <w:szCs w:val="22"/>
            <w:lang w:eastAsia="en-GB"/>
          </w:rPr>
          <w:tab/>
        </w:r>
        <w:r w:rsidR="003657D5" w:rsidRPr="00ED1A42">
          <w:rPr>
            <w:rStyle w:val="Hyperlink"/>
            <w:noProof/>
          </w:rPr>
          <w:t>General</w:t>
        </w:r>
        <w:r w:rsidR="003657D5">
          <w:rPr>
            <w:noProof/>
            <w:webHidden/>
          </w:rPr>
          <w:tab/>
        </w:r>
        <w:r w:rsidR="00D27911">
          <w:rPr>
            <w:noProof/>
            <w:webHidden/>
          </w:rPr>
          <w:fldChar w:fldCharType="begin"/>
        </w:r>
        <w:r w:rsidR="003657D5">
          <w:rPr>
            <w:noProof/>
            <w:webHidden/>
          </w:rPr>
          <w:instrText xml:space="preserve"> PAGEREF _Toc244956682 \h </w:instrText>
        </w:r>
        <w:r w:rsidR="00D27911">
          <w:rPr>
            <w:noProof/>
            <w:webHidden/>
          </w:rPr>
        </w:r>
        <w:r w:rsidR="00D27911">
          <w:rPr>
            <w:noProof/>
            <w:webHidden/>
          </w:rPr>
          <w:fldChar w:fldCharType="separate"/>
        </w:r>
        <w:r w:rsidR="00E611EC">
          <w:rPr>
            <w:noProof/>
            <w:webHidden/>
          </w:rPr>
          <w:t>7</w:t>
        </w:r>
        <w:r w:rsidR="00D27911">
          <w:rPr>
            <w:noProof/>
            <w:webHidden/>
          </w:rPr>
          <w:fldChar w:fldCharType="end"/>
        </w:r>
      </w:hyperlink>
    </w:p>
    <w:p w14:paraId="13CF83F5" w14:textId="77777777" w:rsidR="003657D5" w:rsidRDefault="001E0905">
      <w:pPr>
        <w:pStyle w:val="TOC2"/>
        <w:rPr>
          <w:rFonts w:ascii="Calibri" w:hAnsi="Calibri"/>
          <w:bCs w:val="0"/>
          <w:noProof/>
          <w:szCs w:val="22"/>
          <w:lang w:eastAsia="en-GB"/>
        </w:rPr>
      </w:pPr>
      <w:hyperlink w:anchor="_Toc244956683" w:history="1">
        <w:r w:rsidR="003657D5" w:rsidRPr="00ED1A42">
          <w:rPr>
            <w:rStyle w:val="Hyperlink"/>
            <w:noProof/>
            <w:lang w:eastAsia="de-DE"/>
          </w:rPr>
          <w:t>2.2</w:t>
        </w:r>
        <w:r w:rsidR="003657D5">
          <w:rPr>
            <w:rFonts w:ascii="Calibri" w:hAnsi="Calibri"/>
            <w:bCs w:val="0"/>
            <w:noProof/>
            <w:szCs w:val="22"/>
            <w:lang w:eastAsia="en-GB"/>
          </w:rPr>
          <w:tab/>
        </w:r>
        <w:r w:rsidR="003657D5" w:rsidRPr="00ED1A42">
          <w:rPr>
            <w:rStyle w:val="Hyperlink"/>
            <w:noProof/>
            <w:lang w:eastAsia="de-DE"/>
          </w:rPr>
          <w:t>Institutional</w:t>
        </w:r>
        <w:r w:rsidR="003657D5">
          <w:rPr>
            <w:noProof/>
            <w:webHidden/>
          </w:rPr>
          <w:tab/>
        </w:r>
        <w:r w:rsidR="00D27911">
          <w:rPr>
            <w:noProof/>
            <w:webHidden/>
          </w:rPr>
          <w:fldChar w:fldCharType="begin"/>
        </w:r>
        <w:r w:rsidR="003657D5">
          <w:rPr>
            <w:noProof/>
            <w:webHidden/>
          </w:rPr>
          <w:instrText xml:space="preserve"> PAGEREF _Toc244956683 \h </w:instrText>
        </w:r>
        <w:r w:rsidR="00D27911">
          <w:rPr>
            <w:noProof/>
            <w:webHidden/>
          </w:rPr>
        </w:r>
        <w:r w:rsidR="00D27911">
          <w:rPr>
            <w:noProof/>
            <w:webHidden/>
          </w:rPr>
          <w:fldChar w:fldCharType="separate"/>
        </w:r>
        <w:r w:rsidR="00E611EC">
          <w:rPr>
            <w:noProof/>
            <w:webHidden/>
          </w:rPr>
          <w:t>7</w:t>
        </w:r>
        <w:r w:rsidR="00D27911">
          <w:rPr>
            <w:noProof/>
            <w:webHidden/>
          </w:rPr>
          <w:fldChar w:fldCharType="end"/>
        </w:r>
      </w:hyperlink>
    </w:p>
    <w:p w14:paraId="1B060A66" w14:textId="77777777" w:rsidR="003657D5" w:rsidRDefault="001E0905">
      <w:pPr>
        <w:pStyle w:val="TOC2"/>
        <w:rPr>
          <w:rFonts w:ascii="Calibri" w:hAnsi="Calibri"/>
          <w:bCs w:val="0"/>
          <w:noProof/>
          <w:szCs w:val="22"/>
          <w:lang w:eastAsia="en-GB"/>
        </w:rPr>
      </w:pPr>
      <w:hyperlink w:anchor="_Toc244956684" w:history="1">
        <w:r w:rsidR="003657D5" w:rsidRPr="00ED1A42">
          <w:rPr>
            <w:rStyle w:val="Hyperlink"/>
            <w:noProof/>
            <w:lang w:eastAsia="de-DE"/>
          </w:rPr>
          <w:t>2.3</w:t>
        </w:r>
        <w:r w:rsidR="003657D5">
          <w:rPr>
            <w:rFonts w:ascii="Calibri" w:hAnsi="Calibri"/>
            <w:bCs w:val="0"/>
            <w:noProof/>
            <w:szCs w:val="22"/>
            <w:lang w:eastAsia="en-GB"/>
          </w:rPr>
          <w:tab/>
        </w:r>
        <w:r w:rsidR="003657D5" w:rsidRPr="00ED1A42">
          <w:rPr>
            <w:rStyle w:val="Hyperlink"/>
            <w:noProof/>
            <w:lang w:eastAsia="de-DE"/>
          </w:rPr>
          <w:t>Regulatory</w:t>
        </w:r>
        <w:r w:rsidR="003657D5">
          <w:rPr>
            <w:noProof/>
            <w:webHidden/>
          </w:rPr>
          <w:tab/>
        </w:r>
        <w:r w:rsidR="00D27911">
          <w:rPr>
            <w:noProof/>
            <w:webHidden/>
          </w:rPr>
          <w:fldChar w:fldCharType="begin"/>
        </w:r>
        <w:r w:rsidR="003657D5">
          <w:rPr>
            <w:noProof/>
            <w:webHidden/>
          </w:rPr>
          <w:instrText xml:space="preserve"> PAGEREF _Toc244956684 \h </w:instrText>
        </w:r>
        <w:r w:rsidR="00D27911">
          <w:rPr>
            <w:noProof/>
            <w:webHidden/>
          </w:rPr>
        </w:r>
        <w:r w:rsidR="00D27911">
          <w:rPr>
            <w:noProof/>
            <w:webHidden/>
          </w:rPr>
          <w:fldChar w:fldCharType="separate"/>
        </w:r>
        <w:r w:rsidR="00E611EC">
          <w:rPr>
            <w:noProof/>
            <w:webHidden/>
          </w:rPr>
          <w:t>7</w:t>
        </w:r>
        <w:r w:rsidR="00D27911">
          <w:rPr>
            <w:noProof/>
            <w:webHidden/>
          </w:rPr>
          <w:fldChar w:fldCharType="end"/>
        </w:r>
      </w:hyperlink>
    </w:p>
    <w:p w14:paraId="51C9ADF7" w14:textId="77777777" w:rsidR="003657D5" w:rsidRDefault="001E0905">
      <w:pPr>
        <w:pStyle w:val="TOC2"/>
        <w:rPr>
          <w:rFonts w:ascii="Calibri" w:hAnsi="Calibri"/>
          <w:bCs w:val="0"/>
          <w:noProof/>
          <w:szCs w:val="22"/>
          <w:lang w:eastAsia="en-GB"/>
        </w:rPr>
      </w:pPr>
      <w:hyperlink w:anchor="_Toc244956685" w:history="1">
        <w:r w:rsidR="003657D5" w:rsidRPr="00ED1A42">
          <w:rPr>
            <w:rStyle w:val="Hyperlink"/>
            <w:noProof/>
            <w:lang w:eastAsia="de-DE"/>
          </w:rPr>
          <w:t>2.4</w:t>
        </w:r>
        <w:r w:rsidR="003657D5">
          <w:rPr>
            <w:rFonts w:ascii="Calibri" w:hAnsi="Calibri"/>
            <w:bCs w:val="0"/>
            <w:noProof/>
            <w:szCs w:val="22"/>
            <w:lang w:eastAsia="en-GB"/>
          </w:rPr>
          <w:tab/>
        </w:r>
        <w:r w:rsidR="003657D5" w:rsidRPr="00ED1A42">
          <w:rPr>
            <w:rStyle w:val="Hyperlink"/>
            <w:noProof/>
            <w:lang w:eastAsia="de-DE"/>
          </w:rPr>
          <w:t>Commercial</w:t>
        </w:r>
        <w:r w:rsidR="003657D5">
          <w:rPr>
            <w:noProof/>
            <w:webHidden/>
          </w:rPr>
          <w:tab/>
        </w:r>
        <w:r w:rsidR="00D27911">
          <w:rPr>
            <w:noProof/>
            <w:webHidden/>
          </w:rPr>
          <w:fldChar w:fldCharType="begin"/>
        </w:r>
        <w:r w:rsidR="003657D5">
          <w:rPr>
            <w:noProof/>
            <w:webHidden/>
          </w:rPr>
          <w:instrText xml:space="preserve"> PAGEREF _Toc244956685 \h </w:instrText>
        </w:r>
        <w:r w:rsidR="00D27911">
          <w:rPr>
            <w:noProof/>
            <w:webHidden/>
          </w:rPr>
        </w:r>
        <w:r w:rsidR="00D27911">
          <w:rPr>
            <w:noProof/>
            <w:webHidden/>
          </w:rPr>
          <w:fldChar w:fldCharType="separate"/>
        </w:r>
        <w:r w:rsidR="00E611EC">
          <w:rPr>
            <w:noProof/>
            <w:webHidden/>
          </w:rPr>
          <w:t>8</w:t>
        </w:r>
        <w:r w:rsidR="00D27911">
          <w:rPr>
            <w:noProof/>
            <w:webHidden/>
          </w:rPr>
          <w:fldChar w:fldCharType="end"/>
        </w:r>
      </w:hyperlink>
    </w:p>
    <w:p w14:paraId="4123BE70" w14:textId="77777777" w:rsidR="003657D5" w:rsidRDefault="001E0905">
      <w:pPr>
        <w:pStyle w:val="TOC2"/>
        <w:rPr>
          <w:rFonts w:ascii="Calibri" w:hAnsi="Calibri"/>
          <w:bCs w:val="0"/>
          <w:noProof/>
          <w:szCs w:val="22"/>
          <w:lang w:eastAsia="en-GB"/>
        </w:rPr>
      </w:pPr>
      <w:hyperlink w:anchor="_Toc244956686" w:history="1">
        <w:r w:rsidR="003657D5" w:rsidRPr="00ED1A42">
          <w:rPr>
            <w:rStyle w:val="Hyperlink"/>
            <w:noProof/>
            <w:lang w:eastAsia="de-DE"/>
          </w:rPr>
          <w:t>2.5</w:t>
        </w:r>
        <w:r w:rsidR="003657D5">
          <w:rPr>
            <w:rFonts w:ascii="Calibri" w:hAnsi="Calibri"/>
            <w:bCs w:val="0"/>
            <w:noProof/>
            <w:szCs w:val="22"/>
            <w:lang w:eastAsia="en-GB"/>
          </w:rPr>
          <w:tab/>
        </w:r>
        <w:r w:rsidR="003657D5" w:rsidRPr="00ED1A42">
          <w:rPr>
            <w:rStyle w:val="Hyperlink"/>
            <w:noProof/>
            <w:lang w:eastAsia="de-DE"/>
          </w:rPr>
          <w:t>Operational</w:t>
        </w:r>
        <w:r w:rsidR="003657D5">
          <w:rPr>
            <w:noProof/>
            <w:webHidden/>
          </w:rPr>
          <w:tab/>
        </w:r>
        <w:r w:rsidR="00D27911">
          <w:rPr>
            <w:noProof/>
            <w:webHidden/>
          </w:rPr>
          <w:fldChar w:fldCharType="begin"/>
        </w:r>
        <w:r w:rsidR="003657D5">
          <w:rPr>
            <w:noProof/>
            <w:webHidden/>
          </w:rPr>
          <w:instrText xml:space="preserve"> PAGEREF _Toc244956686 \h </w:instrText>
        </w:r>
        <w:r w:rsidR="00D27911">
          <w:rPr>
            <w:noProof/>
            <w:webHidden/>
          </w:rPr>
        </w:r>
        <w:r w:rsidR="00D27911">
          <w:rPr>
            <w:noProof/>
            <w:webHidden/>
          </w:rPr>
          <w:fldChar w:fldCharType="separate"/>
        </w:r>
        <w:r w:rsidR="00E611EC">
          <w:rPr>
            <w:noProof/>
            <w:webHidden/>
          </w:rPr>
          <w:t>8</w:t>
        </w:r>
        <w:r w:rsidR="00D27911">
          <w:rPr>
            <w:noProof/>
            <w:webHidden/>
          </w:rPr>
          <w:fldChar w:fldCharType="end"/>
        </w:r>
      </w:hyperlink>
    </w:p>
    <w:p w14:paraId="134DA322" w14:textId="77777777" w:rsidR="003657D5" w:rsidRDefault="001E0905">
      <w:pPr>
        <w:pStyle w:val="TOC2"/>
        <w:rPr>
          <w:rFonts w:ascii="Calibri" w:hAnsi="Calibri"/>
          <w:bCs w:val="0"/>
          <w:noProof/>
          <w:szCs w:val="22"/>
          <w:lang w:eastAsia="en-GB"/>
        </w:rPr>
      </w:pPr>
      <w:hyperlink w:anchor="_Toc244956687" w:history="1">
        <w:r w:rsidR="003657D5" w:rsidRPr="00ED1A42">
          <w:rPr>
            <w:rStyle w:val="Hyperlink"/>
            <w:noProof/>
            <w:lang w:eastAsia="de-DE"/>
          </w:rPr>
          <w:t>2.6</w:t>
        </w:r>
        <w:r w:rsidR="003657D5">
          <w:rPr>
            <w:rFonts w:ascii="Calibri" w:hAnsi="Calibri"/>
            <w:bCs w:val="0"/>
            <w:noProof/>
            <w:szCs w:val="22"/>
            <w:lang w:eastAsia="en-GB"/>
          </w:rPr>
          <w:tab/>
        </w:r>
        <w:r w:rsidR="003657D5" w:rsidRPr="00ED1A42">
          <w:rPr>
            <w:rStyle w:val="Hyperlink"/>
            <w:noProof/>
            <w:lang w:eastAsia="de-DE"/>
          </w:rPr>
          <w:t>Technical</w:t>
        </w:r>
        <w:r w:rsidR="003657D5">
          <w:rPr>
            <w:noProof/>
            <w:webHidden/>
          </w:rPr>
          <w:tab/>
        </w:r>
        <w:r w:rsidR="00D27911">
          <w:rPr>
            <w:noProof/>
            <w:webHidden/>
          </w:rPr>
          <w:fldChar w:fldCharType="begin"/>
        </w:r>
        <w:r w:rsidR="003657D5">
          <w:rPr>
            <w:noProof/>
            <w:webHidden/>
          </w:rPr>
          <w:instrText xml:space="preserve"> PAGEREF _Toc244956687 \h </w:instrText>
        </w:r>
        <w:r w:rsidR="00D27911">
          <w:rPr>
            <w:noProof/>
            <w:webHidden/>
          </w:rPr>
        </w:r>
        <w:r w:rsidR="00D27911">
          <w:rPr>
            <w:noProof/>
            <w:webHidden/>
          </w:rPr>
          <w:fldChar w:fldCharType="separate"/>
        </w:r>
        <w:r w:rsidR="00E611EC">
          <w:rPr>
            <w:noProof/>
            <w:webHidden/>
          </w:rPr>
          <w:t>9</w:t>
        </w:r>
        <w:r w:rsidR="00D27911">
          <w:rPr>
            <w:noProof/>
            <w:webHidden/>
          </w:rPr>
          <w:fldChar w:fldCharType="end"/>
        </w:r>
      </w:hyperlink>
    </w:p>
    <w:p w14:paraId="24781E07" w14:textId="77777777" w:rsidR="003657D5" w:rsidRDefault="001E0905">
      <w:pPr>
        <w:pStyle w:val="TOC1"/>
        <w:rPr>
          <w:rFonts w:ascii="Calibri" w:hAnsi="Calibri" w:cs="Times New Roman"/>
          <w:b w:val="0"/>
          <w:bCs w:val="0"/>
          <w:caps w:val="0"/>
          <w:noProof/>
          <w:szCs w:val="22"/>
          <w:lang w:eastAsia="en-GB"/>
        </w:rPr>
      </w:pPr>
      <w:hyperlink w:anchor="_Toc244956688" w:history="1">
        <w:r w:rsidR="003657D5" w:rsidRPr="00ED1A42">
          <w:rPr>
            <w:rStyle w:val="Hyperlink"/>
            <w:noProof/>
          </w:rPr>
          <w:t>3</w:t>
        </w:r>
        <w:r w:rsidR="003657D5">
          <w:rPr>
            <w:rFonts w:ascii="Calibri" w:hAnsi="Calibri" w:cs="Times New Roman"/>
            <w:b w:val="0"/>
            <w:bCs w:val="0"/>
            <w:caps w:val="0"/>
            <w:noProof/>
            <w:szCs w:val="22"/>
            <w:lang w:eastAsia="en-GB"/>
          </w:rPr>
          <w:tab/>
        </w:r>
        <w:r w:rsidR="003657D5" w:rsidRPr="00ED1A42">
          <w:rPr>
            <w:rStyle w:val="Hyperlink"/>
            <w:noProof/>
          </w:rPr>
          <w:t>The IALA World Wide Radio Navigation Plan</w:t>
        </w:r>
        <w:r w:rsidR="003657D5">
          <w:rPr>
            <w:noProof/>
            <w:webHidden/>
          </w:rPr>
          <w:tab/>
        </w:r>
        <w:r w:rsidR="00D27911">
          <w:rPr>
            <w:noProof/>
            <w:webHidden/>
          </w:rPr>
          <w:fldChar w:fldCharType="begin"/>
        </w:r>
        <w:r w:rsidR="003657D5">
          <w:rPr>
            <w:noProof/>
            <w:webHidden/>
          </w:rPr>
          <w:instrText xml:space="preserve"> PAGEREF _Toc244956688 \h </w:instrText>
        </w:r>
        <w:r w:rsidR="00D27911">
          <w:rPr>
            <w:noProof/>
            <w:webHidden/>
          </w:rPr>
        </w:r>
        <w:r w:rsidR="00D27911">
          <w:rPr>
            <w:noProof/>
            <w:webHidden/>
          </w:rPr>
          <w:fldChar w:fldCharType="separate"/>
        </w:r>
        <w:r w:rsidR="00E611EC">
          <w:rPr>
            <w:noProof/>
            <w:webHidden/>
          </w:rPr>
          <w:t>9</w:t>
        </w:r>
        <w:r w:rsidR="00D27911">
          <w:rPr>
            <w:noProof/>
            <w:webHidden/>
          </w:rPr>
          <w:fldChar w:fldCharType="end"/>
        </w:r>
      </w:hyperlink>
    </w:p>
    <w:p w14:paraId="2F24C1BE" w14:textId="77777777" w:rsidR="003657D5" w:rsidRDefault="001E0905">
      <w:pPr>
        <w:pStyle w:val="TOC2"/>
        <w:rPr>
          <w:rFonts w:ascii="Calibri" w:hAnsi="Calibri"/>
          <w:bCs w:val="0"/>
          <w:noProof/>
          <w:szCs w:val="22"/>
          <w:lang w:eastAsia="en-GB"/>
        </w:rPr>
      </w:pPr>
      <w:hyperlink w:anchor="_Toc244956689" w:history="1">
        <w:r w:rsidR="003657D5" w:rsidRPr="00ED1A42">
          <w:rPr>
            <w:rStyle w:val="Hyperlink"/>
            <w:noProof/>
            <w:lang w:eastAsia="de-DE"/>
          </w:rPr>
          <w:t>3.1</w:t>
        </w:r>
        <w:r w:rsidR="003657D5">
          <w:rPr>
            <w:rFonts w:ascii="Calibri" w:hAnsi="Calibri"/>
            <w:bCs w:val="0"/>
            <w:noProof/>
            <w:szCs w:val="22"/>
            <w:lang w:eastAsia="en-GB"/>
          </w:rPr>
          <w:tab/>
        </w:r>
        <w:r w:rsidR="003657D5" w:rsidRPr="00ED1A42">
          <w:rPr>
            <w:rStyle w:val="Hyperlink"/>
            <w:noProof/>
            <w:lang w:eastAsia="de-DE"/>
          </w:rPr>
          <w:t>Overview</w:t>
        </w:r>
        <w:r w:rsidR="003657D5">
          <w:rPr>
            <w:noProof/>
            <w:webHidden/>
          </w:rPr>
          <w:tab/>
        </w:r>
        <w:r w:rsidR="00D27911">
          <w:rPr>
            <w:noProof/>
            <w:webHidden/>
          </w:rPr>
          <w:fldChar w:fldCharType="begin"/>
        </w:r>
        <w:r w:rsidR="003657D5">
          <w:rPr>
            <w:noProof/>
            <w:webHidden/>
          </w:rPr>
          <w:instrText xml:space="preserve"> PAGEREF _Toc244956689 \h </w:instrText>
        </w:r>
        <w:r w:rsidR="00D27911">
          <w:rPr>
            <w:noProof/>
            <w:webHidden/>
          </w:rPr>
        </w:r>
        <w:r w:rsidR="00D27911">
          <w:rPr>
            <w:noProof/>
            <w:webHidden/>
          </w:rPr>
          <w:fldChar w:fldCharType="separate"/>
        </w:r>
        <w:r w:rsidR="00E611EC">
          <w:rPr>
            <w:noProof/>
            <w:webHidden/>
          </w:rPr>
          <w:t>9</w:t>
        </w:r>
        <w:r w:rsidR="00D27911">
          <w:rPr>
            <w:noProof/>
            <w:webHidden/>
          </w:rPr>
          <w:fldChar w:fldCharType="end"/>
        </w:r>
      </w:hyperlink>
    </w:p>
    <w:p w14:paraId="30296FA4" w14:textId="77777777" w:rsidR="003657D5" w:rsidRDefault="001E0905">
      <w:pPr>
        <w:pStyle w:val="TOC3"/>
        <w:rPr>
          <w:rFonts w:ascii="Calibri" w:hAnsi="Calibri"/>
          <w:noProof/>
          <w:sz w:val="22"/>
          <w:szCs w:val="22"/>
          <w:lang w:eastAsia="en-GB"/>
        </w:rPr>
      </w:pPr>
      <w:hyperlink w:anchor="_Toc244956690" w:history="1">
        <w:r w:rsidR="003657D5" w:rsidRPr="00ED1A42">
          <w:rPr>
            <w:rStyle w:val="Hyperlink"/>
            <w:noProof/>
          </w:rPr>
          <w:t>3.1.1</w:t>
        </w:r>
        <w:r w:rsidR="003657D5">
          <w:rPr>
            <w:rFonts w:ascii="Calibri" w:hAnsi="Calibri"/>
            <w:noProof/>
            <w:sz w:val="22"/>
            <w:szCs w:val="22"/>
            <w:lang w:eastAsia="en-GB"/>
          </w:rPr>
          <w:tab/>
        </w:r>
        <w:r w:rsidR="003657D5" w:rsidRPr="00ED1A42">
          <w:rPr>
            <w:rStyle w:val="Hyperlink"/>
            <w:noProof/>
          </w:rPr>
          <w:t>Requirements</w:t>
        </w:r>
        <w:r w:rsidR="003657D5">
          <w:rPr>
            <w:noProof/>
            <w:webHidden/>
          </w:rPr>
          <w:tab/>
        </w:r>
        <w:r w:rsidR="00D27911">
          <w:rPr>
            <w:noProof/>
            <w:webHidden/>
          </w:rPr>
          <w:fldChar w:fldCharType="begin"/>
        </w:r>
        <w:r w:rsidR="003657D5">
          <w:rPr>
            <w:noProof/>
            <w:webHidden/>
          </w:rPr>
          <w:instrText xml:space="preserve"> PAGEREF _Toc244956690 \h </w:instrText>
        </w:r>
        <w:r w:rsidR="00D27911">
          <w:rPr>
            <w:noProof/>
            <w:webHidden/>
          </w:rPr>
        </w:r>
        <w:r w:rsidR="00D27911">
          <w:rPr>
            <w:noProof/>
            <w:webHidden/>
          </w:rPr>
          <w:fldChar w:fldCharType="separate"/>
        </w:r>
        <w:r w:rsidR="00E611EC">
          <w:rPr>
            <w:noProof/>
            <w:webHidden/>
          </w:rPr>
          <w:t>11</w:t>
        </w:r>
        <w:r w:rsidR="00D27911">
          <w:rPr>
            <w:noProof/>
            <w:webHidden/>
          </w:rPr>
          <w:fldChar w:fldCharType="end"/>
        </w:r>
      </w:hyperlink>
    </w:p>
    <w:p w14:paraId="40ACA358" w14:textId="77777777" w:rsidR="003657D5" w:rsidRDefault="001E0905">
      <w:pPr>
        <w:pStyle w:val="TOC3"/>
        <w:rPr>
          <w:rFonts w:ascii="Calibri" w:hAnsi="Calibri"/>
          <w:noProof/>
          <w:sz w:val="22"/>
          <w:szCs w:val="22"/>
          <w:lang w:eastAsia="en-GB"/>
        </w:rPr>
      </w:pPr>
      <w:hyperlink w:anchor="_Toc244956691" w:history="1">
        <w:r w:rsidR="003657D5" w:rsidRPr="00ED1A42">
          <w:rPr>
            <w:rStyle w:val="Hyperlink"/>
            <w:noProof/>
          </w:rPr>
          <w:t>3.1.2</w:t>
        </w:r>
        <w:r w:rsidR="003657D5">
          <w:rPr>
            <w:rFonts w:ascii="Calibri" w:hAnsi="Calibri"/>
            <w:noProof/>
            <w:sz w:val="22"/>
            <w:szCs w:val="22"/>
            <w:lang w:eastAsia="en-GB"/>
          </w:rPr>
          <w:tab/>
        </w:r>
        <w:r w:rsidR="003657D5" w:rsidRPr="00ED1A42">
          <w:rPr>
            <w:rStyle w:val="Hyperlink"/>
            <w:noProof/>
          </w:rPr>
          <w:t>Limitations of GNSS</w:t>
        </w:r>
        <w:r w:rsidR="003657D5">
          <w:rPr>
            <w:noProof/>
            <w:webHidden/>
          </w:rPr>
          <w:tab/>
        </w:r>
        <w:r w:rsidR="00D27911">
          <w:rPr>
            <w:noProof/>
            <w:webHidden/>
          </w:rPr>
          <w:fldChar w:fldCharType="begin"/>
        </w:r>
        <w:r w:rsidR="003657D5">
          <w:rPr>
            <w:noProof/>
            <w:webHidden/>
          </w:rPr>
          <w:instrText xml:space="preserve"> PAGEREF _Toc244956691 \h </w:instrText>
        </w:r>
        <w:r w:rsidR="00D27911">
          <w:rPr>
            <w:noProof/>
            <w:webHidden/>
          </w:rPr>
        </w:r>
        <w:r w:rsidR="00D27911">
          <w:rPr>
            <w:noProof/>
            <w:webHidden/>
          </w:rPr>
          <w:fldChar w:fldCharType="separate"/>
        </w:r>
        <w:r w:rsidR="00E611EC">
          <w:rPr>
            <w:noProof/>
            <w:webHidden/>
          </w:rPr>
          <w:t>12</w:t>
        </w:r>
        <w:r w:rsidR="00D27911">
          <w:rPr>
            <w:noProof/>
            <w:webHidden/>
          </w:rPr>
          <w:fldChar w:fldCharType="end"/>
        </w:r>
      </w:hyperlink>
    </w:p>
    <w:p w14:paraId="3A034CB9" w14:textId="77777777" w:rsidR="003657D5" w:rsidRDefault="001E0905">
      <w:pPr>
        <w:pStyle w:val="TOC2"/>
        <w:rPr>
          <w:rFonts w:ascii="Calibri" w:hAnsi="Calibri"/>
          <w:bCs w:val="0"/>
          <w:noProof/>
          <w:szCs w:val="22"/>
          <w:lang w:eastAsia="en-GB"/>
        </w:rPr>
      </w:pPr>
      <w:hyperlink w:anchor="_Toc244956692" w:history="1">
        <w:r w:rsidR="003657D5" w:rsidRPr="00ED1A42">
          <w:rPr>
            <w:rStyle w:val="Hyperlink"/>
            <w:noProof/>
            <w:lang w:eastAsia="en-GB"/>
          </w:rPr>
          <w:t>3.2</w:t>
        </w:r>
        <w:r w:rsidR="003657D5">
          <w:rPr>
            <w:rFonts w:ascii="Calibri" w:hAnsi="Calibri"/>
            <w:bCs w:val="0"/>
            <w:noProof/>
            <w:szCs w:val="22"/>
            <w:lang w:eastAsia="en-GB"/>
          </w:rPr>
          <w:tab/>
        </w:r>
        <w:r w:rsidR="003657D5" w:rsidRPr="00ED1A42">
          <w:rPr>
            <w:rStyle w:val="Hyperlink"/>
            <w:noProof/>
            <w:lang w:eastAsia="en-GB"/>
          </w:rPr>
          <w:t>Global &amp; Regional Navigation Satellite Systems</w:t>
        </w:r>
        <w:r w:rsidR="003657D5">
          <w:rPr>
            <w:noProof/>
            <w:webHidden/>
          </w:rPr>
          <w:tab/>
        </w:r>
        <w:r w:rsidR="00D27911">
          <w:rPr>
            <w:noProof/>
            <w:webHidden/>
          </w:rPr>
          <w:fldChar w:fldCharType="begin"/>
        </w:r>
        <w:r w:rsidR="003657D5">
          <w:rPr>
            <w:noProof/>
            <w:webHidden/>
          </w:rPr>
          <w:instrText xml:space="preserve"> PAGEREF _Toc244956692 \h </w:instrText>
        </w:r>
        <w:r w:rsidR="00D27911">
          <w:rPr>
            <w:noProof/>
            <w:webHidden/>
          </w:rPr>
        </w:r>
        <w:r w:rsidR="00D27911">
          <w:rPr>
            <w:noProof/>
            <w:webHidden/>
          </w:rPr>
          <w:fldChar w:fldCharType="separate"/>
        </w:r>
        <w:r w:rsidR="00E611EC">
          <w:rPr>
            <w:noProof/>
            <w:webHidden/>
          </w:rPr>
          <w:t>13</w:t>
        </w:r>
        <w:r w:rsidR="00D27911">
          <w:rPr>
            <w:noProof/>
            <w:webHidden/>
          </w:rPr>
          <w:fldChar w:fldCharType="end"/>
        </w:r>
      </w:hyperlink>
    </w:p>
    <w:p w14:paraId="2BA3224F" w14:textId="77777777" w:rsidR="003657D5" w:rsidRDefault="001E0905">
      <w:pPr>
        <w:pStyle w:val="TOC3"/>
        <w:rPr>
          <w:rFonts w:ascii="Calibri" w:hAnsi="Calibri"/>
          <w:noProof/>
          <w:sz w:val="22"/>
          <w:szCs w:val="22"/>
          <w:lang w:eastAsia="en-GB"/>
        </w:rPr>
      </w:pPr>
      <w:hyperlink w:anchor="_Toc244956693" w:history="1">
        <w:r w:rsidR="003657D5" w:rsidRPr="00ED1A42">
          <w:rPr>
            <w:rStyle w:val="Hyperlink"/>
            <w:noProof/>
          </w:rPr>
          <w:t>3.2.1</w:t>
        </w:r>
        <w:r w:rsidR="003657D5">
          <w:rPr>
            <w:rFonts w:ascii="Calibri" w:hAnsi="Calibri"/>
            <w:noProof/>
            <w:sz w:val="22"/>
            <w:szCs w:val="22"/>
            <w:lang w:eastAsia="en-GB"/>
          </w:rPr>
          <w:tab/>
        </w:r>
        <w:r w:rsidR="003657D5" w:rsidRPr="00ED1A42">
          <w:rPr>
            <w:rStyle w:val="Hyperlink"/>
            <w:noProof/>
          </w:rPr>
          <w:t>GPS</w:t>
        </w:r>
        <w:r w:rsidR="003657D5">
          <w:rPr>
            <w:noProof/>
            <w:webHidden/>
          </w:rPr>
          <w:tab/>
        </w:r>
        <w:r w:rsidR="00D27911">
          <w:rPr>
            <w:noProof/>
            <w:webHidden/>
          </w:rPr>
          <w:fldChar w:fldCharType="begin"/>
        </w:r>
        <w:r w:rsidR="003657D5">
          <w:rPr>
            <w:noProof/>
            <w:webHidden/>
          </w:rPr>
          <w:instrText xml:space="preserve"> PAGEREF _Toc244956693 \h </w:instrText>
        </w:r>
        <w:r w:rsidR="00D27911">
          <w:rPr>
            <w:noProof/>
            <w:webHidden/>
          </w:rPr>
        </w:r>
        <w:r w:rsidR="00D27911">
          <w:rPr>
            <w:noProof/>
            <w:webHidden/>
          </w:rPr>
          <w:fldChar w:fldCharType="separate"/>
        </w:r>
        <w:r w:rsidR="00E611EC">
          <w:rPr>
            <w:noProof/>
            <w:webHidden/>
          </w:rPr>
          <w:t>13</w:t>
        </w:r>
        <w:r w:rsidR="00D27911">
          <w:rPr>
            <w:noProof/>
            <w:webHidden/>
          </w:rPr>
          <w:fldChar w:fldCharType="end"/>
        </w:r>
      </w:hyperlink>
    </w:p>
    <w:p w14:paraId="2C680705" w14:textId="77777777" w:rsidR="003657D5" w:rsidRDefault="001E0905">
      <w:pPr>
        <w:pStyle w:val="TOC3"/>
        <w:rPr>
          <w:rFonts w:ascii="Calibri" w:hAnsi="Calibri"/>
          <w:noProof/>
          <w:sz w:val="22"/>
          <w:szCs w:val="22"/>
          <w:lang w:eastAsia="en-GB"/>
        </w:rPr>
      </w:pPr>
      <w:hyperlink w:anchor="_Toc244956694" w:history="1">
        <w:r w:rsidR="003657D5" w:rsidRPr="00ED1A42">
          <w:rPr>
            <w:rStyle w:val="Hyperlink"/>
            <w:noProof/>
          </w:rPr>
          <w:t>3.2.2</w:t>
        </w:r>
        <w:r w:rsidR="003657D5">
          <w:rPr>
            <w:rFonts w:ascii="Calibri" w:hAnsi="Calibri"/>
            <w:noProof/>
            <w:sz w:val="22"/>
            <w:szCs w:val="22"/>
            <w:lang w:eastAsia="en-GB"/>
          </w:rPr>
          <w:tab/>
        </w:r>
        <w:r w:rsidR="003657D5" w:rsidRPr="00ED1A42">
          <w:rPr>
            <w:rStyle w:val="Hyperlink"/>
            <w:noProof/>
          </w:rPr>
          <w:t>GLONASS</w:t>
        </w:r>
        <w:r w:rsidR="003657D5">
          <w:rPr>
            <w:noProof/>
            <w:webHidden/>
          </w:rPr>
          <w:tab/>
        </w:r>
        <w:r w:rsidR="00D27911">
          <w:rPr>
            <w:noProof/>
            <w:webHidden/>
          </w:rPr>
          <w:fldChar w:fldCharType="begin"/>
        </w:r>
        <w:r w:rsidR="003657D5">
          <w:rPr>
            <w:noProof/>
            <w:webHidden/>
          </w:rPr>
          <w:instrText xml:space="preserve"> PAGEREF _Toc244956694 \h </w:instrText>
        </w:r>
        <w:r w:rsidR="00D27911">
          <w:rPr>
            <w:noProof/>
            <w:webHidden/>
          </w:rPr>
        </w:r>
        <w:r w:rsidR="00D27911">
          <w:rPr>
            <w:noProof/>
            <w:webHidden/>
          </w:rPr>
          <w:fldChar w:fldCharType="separate"/>
        </w:r>
        <w:r w:rsidR="00E611EC">
          <w:rPr>
            <w:noProof/>
            <w:webHidden/>
          </w:rPr>
          <w:t>13</w:t>
        </w:r>
        <w:r w:rsidR="00D27911">
          <w:rPr>
            <w:noProof/>
            <w:webHidden/>
          </w:rPr>
          <w:fldChar w:fldCharType="end"/>
        </w:r>
      </w:hyperlink>
    </w:p>
    <w:p w14:paraId="2DE207E2" w14:textId="77777777" w:rsidR="003657D5" w:rsidRDefault="001E0905">
      <w:pPr>
        <w:pStyle w:val="TOC3"/>
        <w:rPr>
          <w:rFonts w:ascii="Calibri" w:hAnsi="Calibri"/>
          <w:noProof/>
          <w:sz w:val="22"/>
          <w:szCs w:val="22"/>
          <w:lang w:eastAsia="en-GB"/>
        </w:rPr>
      </w:pPr>
      <w:hyperlink w:anchor="_Toc244956695" w:history="1">
        <w:r w:rsidR="003657D5" w:rsidRPr="00ED1A42">
          <w:rPr>
            <w:rStyle w:val="Hyperlink"/>
            <w:noProof/>
          </w:rPr>
          <w:t>3.2.3</w:t>
        </w:r>
        <w:r w:rsidR="003657D5">
          <w:rPr>
            <w:rFonts w:ascii="Calibri" w:hAnsi="Calibri"/>
            <w:noProof/>
            <w:sz w:val="22"/>
            <w:szCs w:val="22"/>
            <w:lang w:eastAsia="en-GB"/>
          </w:rPr>
          <w:tab/>
        </w:r>
        <w:r w:rsidR="003657D5" w:rsidRPr="00ED1A42">
          <w:rPr>
            <w:rStyle w:val="Hyperlink"/>
            <w:noProof/>
          </w:rPr>
          <w:t>GALILEO</w:t>
        </w:r>
        <w:r w:rsidR="003657D5">
          <w:rPr>
            <w:noProof/>
            <w:webHidden/>
          </w:rPr>
          <w:tab/>
        </w:r>
        <w:r w:rsidR="00D27911">
          <w:rPr>
            <w:noProof/>
            <w:webHidden/>
          </w:rPr>
          <w:fldChar w:fldCharType="begin"/>
        </w:r>
        <w:r w:rsidR="003657D5">
          <w:rPr>
            <w:noProof/>
            <w:webHidden/>
          </w:rPr>
          <w:instrText xml:space="preserve"> PAGEREF _Toc244956695 \h </w:instrText>
        </w:r>
        <w:r w:rsidR="00D27911">
          <w:rPr>
            <w:noProof/>
            <w:webHidden/>
          </w:rPr>
        </w:r>
        <w:r w:rsidR="00D27911">
          <w:rPr>
            <w:noProof/>
            <w:webHidden/>
          </w:rPr>
          <w:fldChar w:fldCharType="separate"/>
        </w:r>
        <w:r w:rsidR="00E611EC">
          <w:rPr>
            <w:noProof/>
            <w:webHidden/>
          </w:rPr>
          <w:t>13</w:t>
        </w:r>
        <w:r w:rsidR="00D27911">
          <w:rPr>
            <w:noProof/>
            <w:webHidden/>
          </w:rPr>
          <w:fldChar w:fldCharType="end"/>
        </w:r>
      </w:hyperlink>
    </w:p>
    <w:p w14:paraId="5355445D" w14:textId="77777777" w:rsidR="003657D5" w:rsidRDefault="001E0905">
      <w:pPr>
        <w:pStyle w:val="TOC3"/>
        <w:rPr>
          <w:rFonts w:ascii="Calibri" w:hAnsi="Calibri"/>
          <w:noProof/>
          <w:sz w:val="22"/>
          <w:szCs w:val="22"/>
          <w:lang w:eastAsia="en-GB"/>
        </w:rPr>
      </w:pPr>
      <w:hyperlink w:anchor="_Toc244956696" w:history="1">
        <w:r w:rsidR="003657D5" w:rsidRPr="00ED1A42">
          <w:rPr>
            <w:rStyle w:val="Hyperlink"/>
            <w:noProof/>
          </w:rPr>
          <w:t>3.2.4</w:t>
        </w:r>
        <w:r w:rsidR="003657D5">
          <w:rPr>
            <w:rFonts w:ascii="Calibri" w:hAnsi="Calibri"/>
            <w:noProof/>
            <w:sz w:val="22"/>
            <w:szCs w:val="22"/>
            <w:lang w:eastAsia="en-GB"/>
          </w:rPr>
          <w:tab/>
        </w:r>
        <w:r w:rsidR="003657D5" w:rsidRPr="00ED1A42">
          <w:rPr>
            <w:rStyle w:val="Hyperlink"/>
            <w:noProof/>
          </w:rPr>
          <w:t>QZSS</w:t>
        </w:r>
        <w:r w:rsidR="003657D5">
          <w:rPr>
            <w:noProof/>
            <w:webHidden/>
          </w:rPr>
          <w:tab/>
        </w:r>
        <w:r w:rsidR="00D27911">
          <w:rPr>
            <w:noProof/>
            <w:webHidden/>
          </w:rPr>
          <w:fldChar w:fldCharType="begin"/>
        </w:r>
        <w:r w:rsidR="003657D5">
          <w:rPr>
            <w:noProof/>
            <w:webHidden/>
          </w:rPr>
          <w:instrText xml:space="preserve"> PAGEREF _Toc244956696 \h </w:instrText>
        </w:r>
        <w:r w:rsidR="00D27911">
          <w:rPr>
            <w:noProof/>
            <w:webHidden/>
          </w:rPr>
        </w:r>
        <w:r w:rsidR="00D27911">
          <w:rPr>
            <w:noProof/>
            <w:webHidden/>
          </w:rPr>
          <w:fldChar w:fldCharType="separate"/>
        </w:r>
        <w:r w:rsidR="00E611EC">
          <w:rPr>
            <w:noProof/>
            <w:webHidden/>
          </w:rPr>
          <w:t>14</w:t>
        </w:r>
        <w:r w:rsidR="00D27911">
          <w:rPr>
            <w:noProof/>
            <w:webHidden/>
          </w:rPr>
          <w:fldChar w:fldCharType="end"/>
        </w:r>
      </w:hyperlink>
    </w:p>
    <w:p w14:paraId="092C86C5" w14:textId="77777777" w:rsidR="003657D5" w:rsidRDefault="001E0905">
      <w:pPr>
        <w:pStyle w:val="TOC3"/>
        <w:rPr>
          <w:rFonts w:ascii="Calibri" w:hAnsi="Calibri"/>
          <w:noProof/>
          <w:sz w:val="22"/>
          <w:szCs w:val="22"/>
          <w:lang w:eastAsia="en-GB"/>
        </w:rPr>
      </w:pPr>
      <w:hyperlink w:anchor="_Toc244956697" w:history="1">
        <w:r w:rsidR="003657D5" w:rsidRPr="00ED1A42">
          <w:rPr>
            <w:rStyle w:val="Hyperlink"/>
            <w:noProof/>
          </w:rPr>
          <w:t>3.2.5</w:t>
        </w:r>
        <w:r w:rsidR="003657D5">
          <w:rPr>
            <w:rFonts w:ascii="Calibri" w:hAnsi="Calibri"/>
            <w:noProof/>
            <w:sz w:val="22"/>
            <w:szCs w:val="22"/>
            <w:lang w:eastAsia="en-GB"/>
          </w:rPr>
          <w:tab/>
        </w:r>
        <w:r w:rsidR="003657D5" w:rsidRPr="00ED1A42">
          <w:rPr>
            <w:rStyle w:val="Hyperlink"/>
            <w:noProof/>
          </w:rPr>
          <w:t>IRNSS</w:t>
        </w:r>
        <w:r w:rsidR="003657D5">
          <w:rPr>
            <w:noProof/>
            <w:webHidden/>
          </w:rPr>
          <w:tab/>
        </w:r>
        <w:r w:rsidR="00D27911">
          <w:rPr>
            <w:noProof/>
            <w:webHidden/>
          </w:rPr>
          <w:fldChar w:fldCharType="begin"/>
        </w:r>
        <w:r w:rsidR="003657D5">
          <w:rPr>
            <w:noProof/>
            <w:webHidden/>
          </w:rPr>
          <w:instrText xml:space="preserve"> PAGEREF _Toc244956697 \h </w:instrText>
        </w:r>
        <w:r w:rsidR="00D27911">
          <w:rPr>
            <w:noProof/>
            <w:webHidden/>
          </w:rPr>
        </w:r>
        <w:r w:rsidR="00D27911">
          <w:rPr>
            <w:noProof/>
            <w:webHidden/>
          </w:rPr>
          <w:fldChar w:fldCharType="separate"/>
        </w:r>
        <w:r w:rsidR="00E611EC">
          <w:rPr>
            <w:noProof/>
            <w:webHidden/>
          </w:rPr>
          <w:t>14</w:t>
        </w:r>
        <w:r w:rsidR="00D27911">
          <w:rPr>
            <w:noProof/>
            <w:webHidden/>
          </w:rPr>
          <w:fldChar w:fldCharType="end"/>
        </w:r>
      </w:hyperlink>
    </w:p>
    <w:p w14:paraId="0C3AE506"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"_Toc244956698"</w:instrText>
      </w:r>
      <w:r>
        <w:rPr>
          <w:noProof/>
        </w:rPr>
        <w:fldChar w:fldCharType="separate"/>
      </w:r>
      <w:r w:rsidR="003657D5" w:rsidRPr="00ED1A42">
        <w:rPr>
          <w:rStyle w:val="Hyperlink"/>
          <w:noProof/>
          <w:lang w:eastAsia="en-GB"/>
        </w:rPr>
        <w:t>3.3</w:t>
      </w:r>
      <w:r w:rsidR="003657D5">
        <w:rPr>
          <w:rFonts w:ascii="Calibri" w:hAnsi="Calibri"/>
          <w:bCs w:val="0"/>
          <w:noProof/>
          <w:szCs w:val="22"/>
          <w:lang w:eastAsia="en-GB"/>
        </w:rPr>
        <w:tab/>
      </w:r>
      <w:r w:rsidR="003657D5" w:rsidRPr="00ED1A42">
        <w:rPr>
          <w:rStyle w:val="Hyperlink"/>
          <w:noProof/>
          <w:lang w:eastAsia="en-GB"/>
        </w:rPr>
        <w:t>GNSS Augmentation</w:t>
      </w:r>
      <w:r w:rsidR="003657D5">
        <w:rPr>
          <w:noProof/>
          <w:webHidden/>
        </w:rPr>
        <w:tab/>
      </w:r>
      <w:r>
        <w:rPr>
          <w:noProof/>
          <w:webHidden/>
        </w:rPr>
        <w:fldChar w:fldCharType="begin"/>
      </w:r>
      <w:r w:rsidR="003657D5">
        <w:rPr>
          <w:noProof/>
          <w:webHidden/>
        </w:rPr>
        <w:instrText xml:space="preserve"> PAGEREF _Toc244956698 \h </w:instrText>
      </w:r>
      <w:r>
        <w:rPr>
          <w:noProof/>
          <w:webHidden/>
        </w:rPr>
      </w:r>
      <w:r>
        <w:rPr>
          <w:noProof/>
          <w:webHidden/>
        </w:rPr>
        <w:fldChar w:fldCharType="separate"/>
      </w:r>
      <w:ins w:id="90" w:author="alang" w:date="2012-09-27T11:12:00Z">
        <w:r w:rsidR="00E611EC">
          <w:rPr>
            <w:noProof/>
            <w:webHidden/>
          </w:rPr>
          <w:t>15</w:t>
        </w:r>
      </w:ins>
      <w:del w:id="91" w:author="alang" w:date="2012-09-26T23:37:00Z">
        <w:r w:rsidR="003657D5" w:rsidDel="001852AE">
          <w:rPr>
            <w:noProof/>
            <w:webHidden/>
          </w:rPr>
          <w:delText>14</w:delText>
        </w:r>
      </w:del>
      <w:r>
        <w:rPr>
          <w:noProof/>
          <w:webHidden/>
        </w:rPr>
        <w:fldChar w:fldCharType="end"/>
      </w:r>
      <w:r>
        <w:rPr>
          <w:noProof/>
        </w:rPr>
        <w:fldChar w:fldCharType="end"/>
      </w:r>
    </w:p>
    <w:p w14:paraId="4A70C629"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"_Toc244956699"</w:instrText>
      </w:r>
      <w:r>
        <w:rPr>
          <w:noProof/>
        </w:rPr>
        <w:fldChar w:fldCharType="separate"/>
      </w:r>
      <w:r w:rsidR="003657D5" w:rsidRPr="00ED1A42">
        <w:rPr>
          <w:rStyle w:val="Hyperlink"/>
          <w:noProof/>
        </w:rPr>
        <w:t>3.3.1</w:t>
      </w:r>
      <w:r w:rsidR="003657D5">
        <w:rPr>
          <w:rFonts w:ascii="Calibri" w:hAnsi="Calibri"/>
          <w:noProof/>
          <w:sz w:val="22"/>
          <w:szCs w:val="22"/>
          <w:lang w:eastAsia="en-GB"/>
        </w:rPr>
        <w:tab/>
      </w:r>
      <w:r w:rsidR="003657D5" w:rsidRPr="00ED1A42">
        <w:rPr>
          <w:rStyle w:val="Hyperlink"/>
          <w:noProof/>
        </w:rPr>
        <w:t>Ground Based Augmentation Systems (GBAS)</w:t>
      </w:r>
      <w:r w:rsidR="003657D5">
        <w:rPr>
          <w:noProof/>
          <w:webHidden/>
        </w:rPr>
        <w:tab/>
      </w:r>
      <w:r>
        <w:rPr>
          <w:noProof/>
          <w:webHidden/>
        </w:rPr>
        <w:fldChar w:fldCharType="begin"/>
      </w:r>
      <w:r w:rsidR="003657D5">
        <w:rPr>
          <w:noProof/>
          <w:webHidden/>
        </w:rPr>
        <w:instrText xml:space="preserve"> PAGEREF _Toc244956699 \h </w:instrText>
      </w:r>
      <w:r>
        <w:rPr>
          <w:noProof/>
          <w:webHidden/>
        </w:rPr>
      </w:r>
      <w:r>
        <w:rPr>
          <w:noProof/>
          <w:webHidden/>
        </w:rPr>
        <w:fldChar w:fldCharType="separate"/>
      </w:r>
      <w:ins w:id="92" w:author="alang" w:date="2012-09-27T11:12:00Z">
        <w:r w:rsidR="00E611EC">
          <w:rPr>
            <w:noProof/>
            <w:webHidden/>
          </w:rPr>
          <w:t>15</w:t>
        </w:r>
      </w:ins>
      <w:del w:id="93" w:author="alang" w:date="2012-09-26T23:37:00Z">
        <w:r w:rsidR="003657D5" w:rsidDel="001852AE">
          <w:rPr>
            <w:noProof/>
            <w:webHidden/>
          </w:rPr>
          <w:delText>14</w:delText>
        </w:r>
      </w:del>
      <w:r>
        <w:rPr>
          <w:noProof/>
          <w:webHidden/>
        </w:rPr>
        <w:fldChar w:fldCharType="end"/>
      </w:r>
      <w:r>
        <w:rPr>
          <w:noProof/>
        </w:rPr>
        <w:fldChar w:fldCharType="end"/>
      </w:r>
    </w:p>
    <w:p w14:paraId="636EE876"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"_Toc244956700"</w:instrText>
      </w:r>
      <w:r>
        <w:rPr>
          <w:noProof/>
        </w:rPr>
        <w:fldChar w:fldCharType="separate"/>
      </w:r>
      <w:r w:rsidR="003657D5" w:rsidRPr="00ED1A42">
        <w:rPr>
          <w:rStyle w:val="Hyperlink"/>
          <w:noProof/>
        </w:rPr>
        <w:t>3.3.2</w:t>
      </w:r>
      <w:r w:rsidR="003657D5">
        <w:rPr>
          <w:rFonts w:ascii="Calibri" w:hAnsi="Calibri"/>
          <w:noProof/>
          <w:sz w:val="22"/>
          <w:szCs w:val="22"/>
          <w:lang w:eastAsia="en-GB"/>
        </w:rPr>
        <w:tab/>
      </w:r>
      <w:r w:rsidR="003657D5" w:rsidRPr="00ED1A42">
        <w:rPr>
          <w:rStyle w:val="Hyperlink"/>
          <w:noProof/>
        </w:rPr>
        <w:t>Space Based Augmentation Systems (SBAS)</w:t>
      </w:r>
      <w:r w:rsidR="003657D5">
        <w:rPr>
          <w:noProof/>
          <w:webHidden/>
        </w:rPr>
        <w:tab/>
      </w:r>
      <w:r>
        <w:rPr>
          <w:noProof/>
          <w:webHidden/>
        </w:rPr>
        <w:fldChar w:fldCharType="begin"/>
      </w:r>
      <w:r w:rsidR="003657D5">
        <w:rPr>
          <w:noProof/>
          <w:webHidden/>
        </w:rPr>
        <w:instrText xml:space="preserve"> PAGEREF _Toc244956700 \h </w:instrText>
      </w:r>
      <w:r>
        <w:rPr>
          <w:noProof/>
          <w:webHidden/>
        </w:rPr>
      </w:r>
      <w:r>
        <w:rPr>
          <w:noProof/>
          <w:webHidden/>
        </w:rPr>
        <w:fldChar w:fldCharType="separate"/>
      </w:r>
      <w:ins w:id="94" w:author="alang" w:date="2012-09-27T11:12:00Z">
        <w:r w:rsidR="00E611EC">
          <w:rPr>
            <w:noProof/>
            <w:webHidden/>
          </w:rPr>
          <w:t>16</w:t>
        </w:r>
      </w:ins>
      <w:del w:id="95" w:author="alang" w:date="2012-09-26T23:37:00Z">
        <w:r w:rsidR="003657D5" w:rsidDel="001852AE">
          <w:rPr>
            <w:noProof/>
            <w:webHidden/>
          </w:rPr>
          <w:delText>15</w:delText>
        </w:r>
      </w:del>
      <w:r>
        <w:rPr>
          <w:noProof/>
          <w:webHidden/>
        </w:rPr>
        <w:fldChar w:fldCharType="end"/>
      </w:r>
      <w:r>
        <w:rPr>
          <w:noProof/>
        </w:rPr>
        <w:fldChar w:fldCharType="end"/>
      </w:r>
    </w:p>
    <w:p w14:paraId="30D8E157"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"_Toc244956701"</w:instrText>
      </w:r>
      <w:r>
        <w:rPr>
          <w:noProof/>
        </w:rPr>
        <w:fldChar w:fldCharType="separate"/>
      </w:r>
      <w:r w:rsidR="003657D5" w:rsidRPr="00ED1A42">
        <w:rPr>
          <w:rStyle w:val="Hyperlink"/>
          <w:noProof/>
          <w:lang w:eastAsia="en-GB"/>
        </w:rPr>
        <w:t>3.4</w:t>
      </w:r>
      <w:r w:rsidR="003657D5">
        <w:rPr>
          <w:rFonts w:ascii="Calibri" w:hAnsi="Calibri"/>
          <w:bCs w:val="0"/>
          <w:noProof/>
          <w:szCs w:val="22"/>
          <w:lang w:eastAsia="en-GB"/>
        </w:rPr>
        <w:tab/>
      </w:r>
      <w:r w:rsidR="003657D5" w:rsidRPr="00ED1A42">
        <w:rPr>
          <w:rStyle w:val="Hyperlink"/>
          <w:noProof/>
          <w:lang w:eastAsia="en-GB"/>
        </w:rPr>
        <w:t>The Future of GNSS</w:t>
      </w:r>
      <w:r w:rsidR="003657D5">
        <w:rPr>
          <w:noProof/>
          <w:webHidden/>
        </w:rPr>
        <w:tab/>
      </w:r>
      <w:r>
        <w:rPr>
          <w:noProof/>
          <w:webHidden/>
        </w:rPr>
        <w:fldChar w:fldCharType="begin"/>
      </w:r>
      <w:r w:rsidR="003657D5">
        <w:rPr>
          <w:noProof/>
          <w:webHidden/>
        </w:rPr>
        <w:instrText xml:space="preserve"> PAGEREF _Toc244956701 \h </w:instrText>
      </w:r>
      <w:r>
        <w:rPr>
          <w:noProof/>
          <w:webHidden/>
        </w:rPr>
      </w:r>
      <w:r>
        <w:rPr>
          <w:noProof/>
          <w:webHidden/>
        </w:rPr>
        <w:fldChar w:fldCharType="separate"/>
      </w:r>
      <w:ins w:id="96" w:author="alang" w:date="2012-09-27T11:12:00Z">
        <w:r w:rsidR="00E611EC">
          <w:rPr>
            <w:noProof/>
            <w:webHidden/>
          </w:rPr>
          <w:t>17</w:t>
        </w:r>
      </w:ins>
      <w:del w:id="97" w:author="alang" w:date="2012-09-26T23:37:00Z">
        <w:r w:rsidR="003657D5" w:rsidDel="001852AE">
          <w:rPr>
            <w:noProof/>
            <w:webHidden/>
          </w:rPr>
          <w:delText>16</w:delText>
        </w:r>
      </w:del>
      <w:r>
        <w:rPr>
          <w:noProof/>
          <w:webHidden/>
        </w:rPr>
        <w:fldChar w:fldCharType="end"/>
      </w:r>
      <w:r>
        <w:rPr>
          <w:noProof/>
        </w:rPr>
        <w:fldChar w:fldCharType="end"/>
      </w:r>
    </w:p>
    <w:p w14:paraId="0B49A4B8"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"_Toc244956702"</w:instrText>
      </w:r>
      <w:r>
        <w:rPr>
          <w:noProof/>
        </w:rPr>
        <w:fldChar w:fldCharType="separate"/>
      </w:r>
      <w:r w:rsidR="003657D5" w:rsidRPr="00ED1A42">
        <w:rPr>
          <w:rStyle w:val="Hyperlink"/>
          <w:noProof/>
        </w:rPr>
        <w:t>3.4.1</w:t>
      </w:r>
      <w:r w:rsidR="003657D5">
        <w:rPr>
          <w:rFonts w:ascii="Calibri" w:hAnsi="Calibri"/>
          <w:noProof/>
          <w:sz w:val="22"/>
          <w:szCs w:val="22"/>
          <w:lang w:eastAsia="en-GB"/>
        </w:rPr>
        <w:tab/>
      </w:r>
      <w:r w:rsidR="003657D5" w:rsidRPr="00ED1A42">
        <w:rPr>
          <w:rStyle w:val="Hyperlink"/>
          <w:noProof/>
        </w:rPr>
        <w:t>Current and Planned Evolution of Space-based GNSS Capabilities</w:t>
      </w:r>
      <w:r w:rsidR="003657D5">
        <w:rPr>
          <w:noProof/>
          <w:webHidden/>
        </w:rPr>
        <w:tab/>
      </w:r>
      <w:r>
        <w:rPr>
          <w:noProof/>
          <w:webHidden/>
        </w:rPr>
        <w:fldChar w:fldCharType="begin"/>
      </w:r>
      <w:r w:rsidR="003657D5">
        <w:rPr>
          <w:noProof/>
          <w:webHidden/>
        </w:rPr>
        <w:instrText xml:space="preserve"> PAGEREF _Toc244956702 \h </w:instrText>
      </w:r>
      <w:r>
        <w:rPr>
          <w:noProof/>
          <w:webHidden/>
        </w:rPr>
      </w:r>
      <w:r>
        <w:rPr>
          <w:noProof/>
          <w:webHidden/>
        </w:rPr>
        <w:fldChar w:fldCharType="separate"/>
      </w:r>
      <w:ins w:id="98" w:author="alang" w:date="2012-09-27T11:12:00Z">
        <w:r w:rsidR="00E611EC">
          <w:rPr>
            <w:noProof/>
            <w:webHidden/>
          </w:rPr>
          <w:t>17</w:t>
        </w:r>
      </w:ins>
      <w:del w:id="99" w:author="alang" w:date="2012-09-26T23:37:00Z">
        <w:r w:rsidR="003657D5" w:rsidDel="001852AE">
          <w:rPr>
            <w:noProof/>
            <w:webHidden/>
          </w:rPr>
          <w:delText>16</w:delText>
        </w:r>
      </w:del>
      <w:r>
        <w:rPr>
          <w:noProof/>
          <w:webHidden/>
        </w:rPr>
        <w:fldChar w:fldCharType="end"/>
      </w:r>
      <w:r>
        <w:rPr>
          <w:noProof/>
        </w:rPr>
        <w:fldChar w:fldCharType="end"/>
      </w:r>
    </w:p>
    <w:p w14:paraId="2340DFB7"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"_Toc244956703"</w:instrText>
      </w:r>
      <w:r>
        <w:rPr>
          <w:noProof/>
        </w:rPr>
        <w:fldChar w:fldCharType="separate"/>
      </w:r>
      <w:r w:rsidR="003657D5" w:rsidRPr="00ED1A42">
        <w:rPr>
          <w:rStyle w:val="Hyperlink"/>
          <w:noProof/>
        </w:rPr>
        <w:t>3.4.2</w:t>
      </w:r>
      <w:r w:rsidR="003657D5">
        <w:rPr>
          <w:rFonts w:ascii="Calibri" w:hAnsi="Calibri"/>
          <w:noProof/>
          <w:sz w:val="22"/>
          <w:szCs w:val="22"/>
          <w:lang w:eastAsia="en-GB"/>
        </w:rPr>
        <w:tab/>
      </w:r>
      <w:r w:rsidR="003657D5" w:rsidRPr="00ED1A42">
        <w:rPr>
          <w:rStyle w:val="Hyperlink"/>
          <w:noProof/>
        </w:rPr>
        <w:t>GNSS Strategy</w:t>
      </w:r>
      <w:r w:rsidR="003657D5">
        <w:rPr>
          <w:noProof/>
          <w:webHidden/>
        </w:rPr>
        <w:tab/>
      </w:r>
      <w:r>
        <w:rPr>
          <w:noProof/>
          <w:webHidden/>
        </w:rPr>
        <w:fldChar w:fldCharType="begin"/>
      </w:r>
      <w:r w:rsidR="003657D5">
        <w:rPr>
          <w:noProof/>
          <w:webHidden/>
        </w:rPr>
        <w:instrText xml:space="preserve"> PAGEREF _Toc244956703 \h </w:instrText>
      </w:r>
      <w:r>
        <w:rPr>
          <w:noProof/>
          <w:webHidden/>
        </w:rPr>
      </w:r>
      <w:r>
        <w:rPr>
          <w:noProof/>
          <w:webHidden/>
        </w:rPr>
        <w:fldChar w:fldCharType="separate"/>
      </w:r>
      <w:ins w:id="100" w:author="alang" w:date="2012-09-27T11:12:00Z">
        <w:r w:rsidR="00E611EC">
          <w:rPr>
            <w:noProof/>
            <w:webHidden/>
          </w:rPr>
          <w:t>17</w:t>
        </w:r>
      </w:ins>
      <w:del w:id="101" w:author="alang" w:date="2012-09-26T23:37:00Z">
        <w:r w:rsidR="003657D5" w:rsidDel="001852AE">
          <w:rPr>
            <w:noProof/>
            <w:webHidden/>
          </w:rPr>
          <w:delText>16</w:delText>
        </w:r>
      </w:del>
      <w:r>
        <w:rPr>
          <w:noProof/>
          <w:webHidden/>
        </w:rPr>
        <w:fldChar w:fldCharType="end"/>
      </w:r>
      <w:r>
        <w:rPr>
          <w:noProof/>
        </w:rPr>
        <w:fldChar w:fldCharType="end"/>
      </w:r>
    </w:p>
    <w:p w14:paraId="0AD34427"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"_Toc244956704"</w:instrText>
      </w:r>
      <w:r>
        <w:rPr>
          <w:noProof/>
        </w:rPr>
        <w:fldChar w:fldCharType="separate"/>
      </w:r>
      <w:r w:rsidR="003657D5" w:rsidRPr="00ED1A42">
        <w:rPr>
          <w:rStyle w:val="Hyperlink"/>
          <w:noProof/>
          <w:lang w:eastAsia="en-GB"/>
        </w:rPr>
        <w:t>3.5</w:t>
      </w:r>
      <w:r w:rsidR="003657D5">
        <w:rPr>
          <w:rFonts w:ascii="Calibri" w:hAnsi="Calibri"/>
          <w:bCs w:val="0"/>
          <w:noProof/>
          <w:szCs w:val="22"/>
          <w:lang w:eastAsia="en-GB"/>
        </w:rPr>
        <w:tab/>
      </w:r>
      <w:r w:rsidR="003657D5" w:rsidRPr="00ED1A42">
        <w:rPr>
          <w:rStyle w:val="Hyperlink"/>
          <w:noProof/>
          <w:lang w:eastAsia="en-GB"/>
        </w:rPr>
        <w:t>eLORAN / CHAYKA</w:t>
      </w:r>
      <w:r w:rsidR="003657D5">
        <w:rPr>
          <w:noProof/>
          <w:webHidden/>
        </w:rPr>
        <w:tab/>
      </w:r>
      <w:r>
        <w:rPr>
          <w:noProof/>
          <w:webHidden/>
        </w:rPr>
        <w:fldChar w:fldCharType="begin"/>
      </w:r>
      <w:r w:rsidR="003657D5">
        <w:rPr>
          <w:noProof/>
          <w:webHidden/>
        </w:rPr>
        <w:instrText xml:space="preserve"> PAGEREF _Toc244956704 \h </w:instrText>
      </w:r>
      <w:r>
        <w:rPr>
          <w:noProof/>
          <w:webHidden/>
        </w:rPr>
      </w:r>
      <w:r>
        <w:rPr>
          <w:noProof/>
          <w:webHidden/>
        </w:rPr>
        <w:fldChar w:fldCharType="separate"/>
      </w:r>
      <w:ins w:id="102" w:author="alang" w:date="2012-09-27T11:12:00Z">
        <w:r w:rsidR="00E611EC">
          <w:rPr>
            <w:noProof/>
            <w:webHidden/>
          </w:rPr>
          <w:t>18</w:t>
        </w:r>
      </w:ins>
      <w:del w:id="103" w:author="alang" w:date="2012-09-26T23:37:00Z">
        <w:r w:rsidR="003657D5" w:rsidDel="001852AE">
          <w:rPr>
            <w:noProof/>
            <w:webHidden/>
          </w:rPr>
          <w:delText>17</w:delText>
        </w:r>
      </w:del>
      <w:r>
        <w:rPr>
          <w:noProof/>
          <w:webHidden/>
        </w:rPr>
        <w:fldChar w:fldCharType="end"/>
      </w:r>
      <w:r>
        <w:rPr>
          <w:noProof/>
        </w:rPr>
        <w:fldChar w:fldCharType="end"/>
      </w:r>
    </w:p>
    <w:p w14:paraId="65EA4962"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"_Toc244956705"</w:instrText>
      </w:r>
      <w:r>
        <w:rPr>
          <w:noProof/>
        </w:rPr>
        <w:fldChar w:fldCharType="separate"/>
      </w:r>
      <w:r w:rsidR="003657D5" w:rsidRPr="00ED1A42">
        <w:rPr>
          <w:rStyle w:val="Hyperlink"/>
          <w:noProof/>
          <w:lang w:eastAsia="en-GB"/>
        </w:rPr>
        <w:t>3.6</w:t>
      </w:r>
      <w:r w:rsidR="003657D5">
        <w:rPr>
          <w:rFonts w:ascii="Calibri" w:hAnsi="Calibri"/>
          <w:bCs w:val="0"/>
          <w:noProof/>
          <w:szCs w:val="22"/>
          <w:lang w:eastAsia="en-GB"/>
        </w:rPr>
        <w:tab/>
      </w:r>
      <w:r w:rsidR="003657D5" w:rsidRPr="00ED1A42">
        <w:rPr>
          <w:rStyle w:val="Hyperlink"/>
          <w:noProof/>
          <w:lang w:eastAsia="en-GB"/>
        </w:rPr>
        <w:t>VTS Radar</w:t>
      </w:r>
      <w:r w:rsidR="003657D5">
        <w:rPr>
          <w:noProof/>
          <w:webHidden/>
        </w:rPr>
        <w:tab/>
      </w:r>
      <w:r>
        <w:rPr>
          <w:noProof/>
          <w:webHidden/>
        </w:rPr>
        <w:fldChar w:fldCharType="begin"/>
      </w:r>
      <w:r w:rsidR="003657D5">
        <w:rPr>
          <w:noProof/>
          <w:webHidden/>
        </w:rPr>
        <w:instrText xml:space="preserve"> PAGEREF _Toc244956705 \h </w:instrText>
      </w:r>
      <w:r>
        <w:rPr>
          <w:noProof/>
          <w:webHidden/>
        </w:rPr>
      </w:r>
      <w:r>
        <w:rPr>
          <w:noProof/>
          <w:webHidden/>
        </w:rPr>
        <w:fldChar w:fldCharType="separate"/>
      </w:r>
      <w:ins w:id="104" w:author="alang" w:date="2012-09-27T11:12:00Z">
        <w:r w:rsidR="00E611EC">
          <w:rPr>
            <w:noProof/>
            <w:webHidden/>
          </w:rPr>
          <w:t>19</w:t>
        </w:r>
      </w:ins>
      <w:del w:id="105" w:author="alang" w:date="2012-09-26T23:37:00Z">
        <w:r w:rsidR="003657D5" w:rsidDel="001852AE">
          <w:rPr>
            <w:noProof/>
            <w:webHidden/>
          </w:rPr>
          <w:delText>18</w:delText>
        </w:r>
      </w:del>
      <w:r>
        <w:rPr>
          <w:noProof/>
          <w:webHidden/>
        </w:rPr>
        <w:fldChar w:fldCharType="end"/>
      </w:r>
      <w:r>
        <w:rPr>
          <w:noProof/>
        </w:rPr>
        <w:fldChar w:fldCharType="end"/>
      </w:r>
    </w:p>
    <w:p w14:paraId="680E1DCC" w14:textId="77777777" w:rsidR="003657D5" w:rsidRDefault="00D27911">
      <w:pPr>
        <w:pStyle w:val="TOC2"/>
        <w:rPr>
          <w:rFonts w:ascii="Calibri" w:hAnsi="Calibri"/>
          <w:bCs w:val="0"/>
          <w:noProof/>
          <w:szCs w:val="22"/>
          <w:lang w:eastAsia="en-GB"/>
        </w:rPr>
      </w:pPr>
      <w:r>
        <w:rPr>
          <w:noProof/>
        </w:rPr>
        <w:lastRenderedPageBreak/>
        <w:fldChar w:fldCharType="begin"/>
      </w:r>
      <w:r w:rsidR="00BB3F66">
        <w:rPr>
          <w:noProof/>
        </w:rPr>
        <w:instrText>HYPERLINK \l "_Toc244956706"</w:instrText>
      </w:r>
      <w:r>
        <w:rPr>
          <w:noProof/>
        </w:rPr>
        <w:fldChar w:fldCharType="separate"/>
      </w:r>
      <w:r w:rsidR="003657D5" w:rsidRPr="00ED1A42">
        <w:rPr>
          <w:rStyle w:val="Hyperlink"/>
          <w:noProof/>
          <w:lang w:eastAsia="en-GB"/>
        </w:rPr>
        <w:t>3.7</w:t>
      </w:r>
      <w:r w:rsidR="003657D5">
        <w:rPr>
          <w:rFonts w:ascii="Calibri" w:hAnsi="Calibri"/>
          <w:bCs w:val="0"/>
          <w:noProof/>
          <w:szCs w:val="22"/>
          <w:lang w:eastAsia="en-GB"/>
        </w:rPr>
        <w:tab/>
      </w:r>
      <w:r w:rsidR="003657D5" w:rsidRPr="00ED1A42">
        <w:rPr>
          <w:rStyle w:val="Hyperlink"/>
          <w:noProof/>
          <w:lang w:eastAsia="en-GB"/>
        </w:rPr>
        <w:t>Radar and Racons</w:t>
      </w:r>
      <w:r w:rsidR="003657D5">
        <w:rPr>
          <w:noProof/>
          <w:webHidden/>
        </w:rPr>
        <w:tab/>
      </w:r>
      <w:r>
        <w:rPr>
          <w:noProof/>
          <w:webHidden/>
        </w:rPr>
        <w:fldChar w:fldCharType="begin"/>
      </w:r>
      <w:r w:rsidR="003657D5">
        <w:rPr>
          <w:noProof/>
          <w:webHidden/>
        </w:rPr>
        <w:instrText xml:space="preserve"> PAGEREF _Toc244956706 \h </w:instrText>
      </w:r>
      <w:r>
        <w:rPr>
          <w:noProof/>
          <w:webHidden/>
        </w:rPr>
      </w:r>
      <w:r>
        <w:rPr>
          <w:noProof/>
          <w:webHidden/>
        </w:rPr>
        <w:fldChar w:fldCharType="separate"/>
      </w:r>
      <w:ins w:id="106" w:author="alang" w:date="2012-09-27T11:12:00Z">
        <w:r w:rsidR="00E611EC">
          <w:rPr>
            <w:noProof/>
            <w:webHidden/>
          </w:rPr>
          <w:t>19</w:t>
        </w:r>
      </w:ins>
      <w:del w:id="107" w:author="alang" w:date="2012-09-26T23:37:00Z">
        <w:r w:rsidR="003657D5" w:rsidDel="001852AE">
          <w:rPr>
            <w:noProof/>
            <w:webHidden/>
          </w:rPr>
          <w:delText>18</w:delText>
        </w:r>
      </w:del>
      <w:r>
        <w:rPr>
          <w:noProof/>
          <w:webHidden/>
        </w:rPr>
        <w:fldChar w:fldCharType="end"/>
      </w:r>
      <w:r>
        <w:rPr>
          <w:noProof/>
        </w:rPr>
        <w:fldChar w:fldCharType="end"/>
      </w:r>
    </w:p>
    <w:p w14:paraId="009A1C37"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"_Toc244956707"</w:instrText>
      </w:r>
      <w:r>
        <w:rPr>
          <w:noProof/>
        </w:rPr>
        <w:fldChar w:fldCharType="separate"/>
      </w:r>
      <w:r w:rsidR="003657D5" w:rsidRPr="00ED1A42">
        <w:rPr>
          <w:rStyle w:val="Hyperlink"/>
          <w:noProof/>
        </w:rPr>
        <w:t>3.7.1</w:t>
      </w:r>
      <w:r w:rsidR="003657D5">
        <w:rPr>
          <w:rFonts w:ascii="Calibri" w:hAnsi="Calibri"/>
          <w:noProof/>
          <w:sz w:val="22"/>
          <w:szCs w:val="22"/>
          <w:lang w:eastAsia="en-GB"/>
        </w:rPr>
        <w:tab/>
      </w:r>
      <w:r w:rsidR="003657D5" w:rsidRPr="00ED1A42">
        <w:rPr>
          <w:rStyle w:val="Hyperlink"/>
          <w:noProof/>
        </w:rPr>
        <w:t>Shipborne radars</w:t>
      </w:r>
      <w:r w:rsidR="003657D5">
        <w:rPr>
          <w:noProof/>
          <w:webHidden/>
        </w:rPr>
        <w:tab/>
      </w:r>
      <w:r>
        <w:rPr>
          <w:noProof/>
          <w:webHidden/>
        </w:rPr>
        <w:fldChar w:fldCharType="begin"/>
      </w:r>
      <w:r w:rsidR="003657D5">
        <w:rPr>
          <w:noProof/>
          <w:webHidden/>
        </w:rPr>
        <w:instrText xml:space="preserve"> PAGEREF _Toc244956707 \h </w:instrText>
      </w:r>
      <w:r>
        <w:rPr>
          <w:noProof/>
          <w:webHidden/>
        </w:rPr>
      </w:r>
      <w:r>
        <w:rPr>
          <w:noProof/>
          <w:webHidden/>
        </w:rPr>
        <w:fldChar w:fldCharType="separate"/>
      </w:r>
      <w:ins w:id="108" w:author="alang" w:date="2012-09-27T11:12:00Z">
        <w:r w:rsidR="00E611EC">
          <w:rPr>
            <w:noProof/>
            <w:webHidden/>
          </w:rPr>
          <w:t>19</w:t>
        </w:r>
      </w:ins>
      <w:del w:id="109" w:author="alang" w:date="2012-09-26T23:37:00Z">
        <w:r w:rsidR="003657D5" w:rsidDel="001852AE">
          <w:rPr>
            <w:noProof/>
            <w:webHidden/>
          </w:rPr>
          <w:delText>18</w:delText>
        </w:r>
      </w:del>
      <w:r>
        <w:rPr>
          <w:noProof/>
          <w:webHidden/>
        </w:rPr>
        <w:fldChar w:fldCharType="end"/>
      </w:r>
      <w:r>
        <w:rPr>
          <w:noProof/>
        </w:rPr>
        <w:fldChar w:fldCharType="end"/>
      </w:r>
    </w:p>
    <w:p w14:paraId="33391C2F"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"_Toc244956708"</w:instrText>
      </w:r>
      <w:r>
        <w:rPr>
          <w:noProof/>
        </w:rPr>
        <w:fldChar w:fldCharType="separate"/>
      </w:r>
      <w:r w:rsidR="003657D5" w:rsidRPr="00ED1A42">
        <w:rPr>
          <w:rStyle w:val="Hyperlink"/>
          <w:noProof/>
        </w:rPr>
        <w:t>3.7.2</w:t>
      </w:r>
      <w:r w:rsidR="003657D5">
        <w:rPr>
          <w:rFonts w:ascii="Calibri" w:hAnsi="Calibri"/>
          <w:noProof/>
          <w:sz w:val="22"/>
          <w:szCs w:val="22"/>
          <w:lang w:eastAsia="en-GB"/>
        </w:rPr>
        <w:tab/>
      </w:r>
      <w:r w:rsidR="003657D5" w:rsidRPr="00ED1A42">
        <w:rPr>
          <w:rStyle w:val="Hyperlink"/>
          <w:noProof/>
        </w:rPr>
        <w:t>Radar map-matching / Radar tagging</w:t>
      </w:r>
      <w:r w:rsidR="003657D5">
        <w:rPr>
          <w:noProof/>
          <w:webHidden/>
        </w:rPr>
        <w:tab/>
      </w:r>
      <w:r>
        <w:rPr>
          <w:noProof/>
          <w:webHidden/>
        </w:rPr>
        <w:fldChar w:fldCharType="begin"/>
      </w:r>
      <w:r w:rsidR="003657D5">
        <w:rPr>
          <w:noProof/>
          <w:webHidden/>
        </w:rPr>
        <w:instrText xml:space="preserve"> PAGEREF _Toc244956708 \h </w:instrText>
      </w:r>
      <w:r>
        <w:rPr>
          <w:noProof/>
          <w:webHidden/>
        </w:rPr>
      </w:r>
      <w:r>
        <w:rPr>
          <w:noProof/>
          <w:webHidden/>
        </w:rPr>
        <w:fldChar w:fldCharType="separate"/>
      </w:r>
      <w:ins w:id="110" w:author="alang" w:date="2012-09-27T11:12:00Z">
        <w:r w:rsidR="00E611EC">
          <w:rPr>
            <w:noProof/>
            <w:webHidden/>
          </w:rPr>
          <w:t>19</w:t>
        </w:r>
      </w:ins>
      <w:del w:id="111" w:author="alang" w:date="2012-09-26T23:37:00Z">
        <w:r w:rsidR="003657D5" w:rsidDel="001852AE">
          <w:rPr>
            <w:noProof/>
            <w:webHidden/>
          </w:rPr>
          <w:delText>18</w:delText>
        </w:r>
      </w:del>
      <w:r>
        <w:rPr>
          <w:noProof/>
          <w:webHidden/>
        </w:rPr>
        <w:fldChar w:fldCharType="end"/>
      </w:r>
      <w:r>
        <w:rPr>
          <w:noProof/>
        </w:rPr>
        <w:fldChar w:fldCharType="end"/>
      </w:r>
    </w:p>
    <w:p w14:paraId="30FB0560"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"_Toc244956709"</w:instrText>
      </w:r>
      <w:r>
        <w:rPr>
          <w:noProof/>
        </w:rPr>
        <w:fldChar w:fldCharType="separate"/>
      </w:r>
      <w:r w:rsidR="003657D5" w:rsidRPr="00ED1A42">
        <w:rPr>
          <w:rStyle w:val="Hyperlink"/>
          <w:noProof/>
        </w:rPr>
        <w:t>3.7.3</w:t>
      </w:r>
      <w:r w:rsidR="003657D5">
        <w:rPr>
          <w:rFonts w:ascii="Calibri" w:hAnsi="Calibri"/>
          <w:noProof/>
          <w:sz w:val="22"/>
          <w:szCs w:val="22"/>
          <w:lang w:eastAsia="en-GB"/>
        </w:rPr>
        <w:tab/>
      </w:r>
      <w:r w:rsidR="003657D5" w:rsidRPr="00ED1A42">
        <w:rPr>
          <w:rStyle w:val="Hyperlink"/>
          <w:noProof/>
        </w:rPr>
        <w:t>Racons</w:t>
      </w:r>
      <w:r w:rsidR="003657D5">
        <w:rPr>
          <w:noProof/>
          <w:webHidden/>
        </w:rPr>
        <w:tab/>
      </w:r>
      <w:r>
        <w:rPr>
          <w:noProof/>
          <w:webHidden/>
        </w:rPr>
        <w:fldChar w:fldCharType="begin"/>
      </w:r>
      <w:r w:rsidR="003657D5">
        <w:rPr>
          <w:noProof/>
          <w:webHidden/>
        </w:rPr>
        <w:instrText xml:space="preserve"> PAGEREF _Toc244956709 \h </w:instrText>
      </w:r>
      <w:r>
        <w:rPr>
          <w:noProof/>
          <w:webHidden/>
        </w:rPr>
      </w:r>
      <w:r>
        <w:rPr>
          <w:noProof/>
          <w:webHidden/>
        </w:rPr>
        <w:fldChar w:fldCharType="separate"/>
      </w:r>
      <w:ins w:id="112" w:author="alang" w:date="2012-09-27T11:12:00Z">
        <w:r w:rsidR="00E611EC">
          <w:rPr>
            <w:noProof/>
            <w:webHidden/>
          </w:rPr>
          <w:t>20</w:t>
        </w:r>
      </w:ins>
      <w:del w:id="113" w:author="alang" w:date="2012-09-26T23:37:00Z">
        <w:r w:rsidR="003657D5" w:rsidDel="001852AE">
          <w:rPr>
            <w:noProof/>
            <w:webHidden/>
          </w:rPr>
          <w:delText>19</w:delText>
        </w:r>
      </w:del>
      <w:r>
        <w:rPr>
          <w:noProof/>
          <w:webHidden/>
        </w:rPr>
        <w:fldChar w:fldCharType="end"/>
      </w:r>
      <w:r>
        <w:rPr>
          <w:noProof/>
        </w:rPr>
        <w:fldChar w:fldCharType="end"/>
      </w:r>
    </w:p>
    <w:p w14:paraId="290A1219"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"_Toc244956710"</w:instrText>
      </w:r>
      <w:r>
        <w:rPr>
          <w:noProof/>
        </w:rPr>
        <w:fldChar w:fldCharType="separate"/>
      </w:r>
      <w:r w:rsidR="003657D5" w:rsidRPr="00ED1A42">
        <w:rPr>
          <w:rStyle w:val="Hyperlink"/>
          <w:noProof/>
          <w:lang w:eastAsia="en-GB"/>
        </w:rPr>
        <w:t>3.8</w:t>
      </w:r>
      <w:r w:rsidR="003657D5">
        <w:rPr>
          <w:rFonts w:ascii="Calibri" w:hAnsi="Calibri"/>
          <w:bCs w:val="0"/>
          <w:noProof/>
          <w:szCs w:val="22"/>
          <w:lang w:eastAsia="en-GB"/>
        </w:rPr>
        <w:tab/>
      </w:r>
      <w:r w:rsidR="003657D5" w:rsidRPr="00ED1A42">
        <w:rPr>
          <w:rStyle w:val="Hyperlink"/>
          <w:noProof/>
          <w:lang w:eastAsia="en-GB"/>
        </w:rPr>
        <w:t>Automatic Identification System (AIS)</w:t>
      </w:r>
      <w:r w:rsidR="003657D5">
        <w:rPr>
          <w:noProof/>
          <w:webHidden/>
        </w:rPr>
        <w:tab/>
      </w:r>
      <w:r>
        <w:rPr>
          <w:noProof/>
          <w:webHidden/>
        </w:rPr>
        <w:fldChar w:fldCharType="begin"/>
      </w:r>
      <w:r w:rsidR="003657D5">
        <w:rPr>
          <w:noProof/>
          <w:webHidden/>
        </w:rPr>
        <w:instrText xml:space="preserve"> PAGEREF _Toc244956710 \h </w:instrText>
      </w:r>
      <w:r>
        <w:rPr>
          <w:noProof/>
          <w:webHidden/>
        </w:rPr>
      </w:r>
      <w:r>
        <w:rPr>
          <w:noProof/>
          <w:webHidden/>
        </w:rPr>
        <w:fldChar w:fldCharType="separate"/>
      </w:r>
      <w:ins w:id="114" w:author="alang" w:date="2012-09-27T11:12:00Z">
        <w:r w:rsidR="00E611EC">
          <w:rPr>
            <w:noProof/>
            <w:webHidden/>
          </w:rPr>
          <w:t>20</w:t>
        </w:r>
      </w:ins>
      <w:del w:id="115" w:author="alang" w:date="2012-09-26T23:37:00Z">
        <w:r w:rsidR="003657D5" w:rsidDel="001852AE">
          <w:rPr>
            <w:noProof/>
            <w:webHidden/>
          </w:rPr>
          <w:delText>19</w:delText>
        </w:r>
      </w:del>
      <w:r>
        <w:rPr>
          <w:noProof/>
          <w:webHidden/>
        </w:rPr>
        <w:fldChar w:fldCharType="end"/>
      </w:r>
      <w:r>
        <w:rPr>
          <w:noProof/>
        </w:rPr>
        <w:fldChar w:fldCharType="end"/>
      </w:r>
    </w:p>
    <w:p w14:paraId="02651F97"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"_Toc244956711"</w:instrText>
      </w:r>
      <w:r>
        <w:rPr>
          <w:noProof/>
        </w:rPr>
        <w:fldChar w:fldCharType="separate"/>
      </w:r>
      <w:r w:rsidR="003657D5" w:rsidRPr="00ED1A42">
        <w:rPr>
          <w:rStyle w:val="Hyperlink"/>
          <w:noProof/>
          <w:lang w:eastAsia="en-GB"/>
        </w:rPr>
        <w:t>3.9</w:t>
      </w:r>
      <w:r w:rsidR="003657D5">
        <w:rPr>
          <w:rFonts w:ascii="Calibri" w:hAnsi="Calibri"/>
          <w:bCs w:val="0"/>
          <w:noProof/>
          <w:szCs w:val="22"/>
          <w:lang w:eastAsia="en-GB"/>
        </w:rPr>
        <w:tab/>
      </w:r>
      <w:r w:rsidR="003657D5" w:rsidRPr="00ED1A42">
        <w:rPr>
          <w:rStyle w:val="Hyperlink"/>
          <w:noProof/>
          <w:lang w:eastAsia="en-GB"/>
        </w:rPr>
        <w:t>Future Systems (New Functionality of Existing Systems)</w:t>
      </w:r>
      <w:r w:rsidR="003657D5">
        <w:rPr>
          <w:noProof/>
          <w:webHidden/>
        </w:rPr>
        <w:tab/>
      </w:r>
      <w:r>
        <w:rPr>
          <w:noProof/>
          <w:webHidden/>
        </w:rPr>
        <w:fldChar w:fldCharType="begin"/>
      </w:r>
      <w:r w:rsidR="003657D5">
        <w:rPr>
          <w:noProof/>
          <w:webHidden/>
        </w:rPr>
        <w:instrText xml:space="preserve"> PAGEREF _Toc244956711 \h </w:instrText>
      </w:r>
      <w:r>
        <w:rPr>
          <w:noProof/>
          <w:webHidden/>
        </w:rPr>
      </w:r>
      <w:r>
        <w:rPr>
          <w:noProof/>
          <w:webHidden/>
        </w:rPr>
        <w:fldChar w:fldCharType="separate"/>
      </w:r>
      <w:ins w:id="116" w:author="alang" w:date="2012-09-27T11:12:00Z">
        <w:r w:rsidR="00E611EC">
          <w:rPr>
            <w:noProof/>
            <w:webHidden/>
          </w:rPr>
          <w:t>20</w:t>
        </w:r>
      </w:ins>
      <w:del w:id="117" w:author="alang" w:date="2012-09-26T23:37:00Z">
        <w:r w:rsidR="003657D5" w:rsidDel="001852AE">
          <w:rPr>
            <w:noProof/>
            <w:webHidden/>
          </w:rPr>
          <w:delText>19</w:delText>
        </w:r>
      </w:del>
      <w:r>
        <w:rPr>
          <w:noProof/>
          <w:webHidden/>
        </w:rPr>
        <w:fldChar w:fldCharType="end"/>
      </w:r>
      <w:r>
        <w:rPr>
          <w:noProof/>
        </w:rPr>
        <w:fldChar w:fldCharType="end"/>
      </w:r>
    </w:p>
    <w:p w14:paraId="7C799F28" w14:textId="77777777" w:rsidR="003657D5" w:rsidRDefault="00D27911">
      <w:pPr>
        <w:pStyle w:val="TOC3"/>
        <w:rPr>
          <w:rFonts w:ascii="Calibri" w:hAnsi="Calibri"/>
          <w:noProof/>
          <w:sz w:val="22"/>
          <w:szCs w:val="22"/>
          <w:lang w:eastAsia="en-GB"/>
        </w:rPr>
      </w:pPr>
      <w:r>
        <w:rPr>
          <w:noProof/>
        </w:rPr>
        <w:fldChar w:fldCharType="begin"/>
      </w:r>
      <w:r w:rsidR="00BB3F66">
        <w:rPr>
          <w:noProof/>
        </w:rPr>
        <w:instrText>HYPERLINK \l "_Toc244956712"</w:instrText>
      </w:r>
      <w:r>
        <w:rPr>
          <w:noProof/>
        </w:rPr>
        <w:fldChar w:fldCharType="separate"/>
      </w:r>
      <w:r w:rsidR="003657D5" w:rsidRPr="00ED1A42">
        <w:rPr>
          <w:rStyle w:val="Hyperlink"/>
          <w:noProof/>
        </w:rPr>
        <w:t>3.9.1</w:t>
      </w:r>
      <w:r w:rsidR="003657D5">
        <w:rPr>
          <w:rFonts w:ascii="Calibri" w:hAnsi="Calibri"/>
          <w:noProof/>
          <w:sz w:val="22"/>
          <w:szCs w:val="22"/>
          <w:lang w:eastAsia="en-GB"/>
        </w:rPr>
        <w:tab/>
      </w:r>
      <w:r w:rsidR="003657D5" w:rsidRPr="00ED1A42">
        <w:rPr>
          <w:rStyle w:val="Hyperlink"/>
          <w:noProof/>
        </w:rPr>
        <w:t>Future systems (R-Mode on MF beacon and AIS)</w:t>
      </w:r>
      <w:r w:rsidR="003657D5">
        <w:rPr>
          <w:noProof/>
          <w:webHidden/>
        </w:rPr>
        <w:tab/>
      </w:r>
      <w:r>
        <w:rPr>
          <w:noProof/>
          <w:webHidden/>
        </w:rPr>
        <w:fldChar w:fldCharType="begin"/>
      </w:r>
      <w:r w:rsidR="003657D5">
        <w:rPr>
          <w:noProof/>
          <w:webHidden/>
        </w:rPr>
        <w:instrText xml:space="preserve"> PAGEREF _Toc244956712 \h </w:instrText>
      </w:r>
      <w:r>
        <w:rPr>
          <w:noProof/>
          <w:webHidden/>
        </w:rPr>
      </w:r>
      <w:r>
        <w:rPr>
          <w:noProof/>
          <w:webHidden/>
        </w:rPr>
        <w:fldChar w:fldCharType="separate"/>
      </w:r>
      <w:ins w:id="118" w:author="alang" w:date="2012-09-27T11:12:00Z">
        <w:r w:rsidR="00E611EC">
          <w:rPr>
            <w:noProof/>
            <w:webHidden/>
          </w:rPr>
          <w:t>20</w:t>
        </w:r>
      </w:ins>
      <w:del w:id="119" w:author="alang" w:date="2012-09-26T23:37:00Z">
        <w:r w:rsidR="003657D5" w:rsidDel="001852AE">
          <w:rPr>
            <w:noProof/>
            <w:webHidden/>
          </w:rPr>
          <w:delText>19</w:delText>
        </w:r>
      </w:del>
      <w:r>
        <w:rPr>
          <w:noProof/>
          <w:webHidden/>
        </w:rPr>
        <w:fldChar w:fldCharType="end"/>
      </w:r>
      <w:r>
        <w:rPr>
          <w:noProof/>
        </w:rPr>
        <w:fldChar w:fldCharType="end"/>
      </w:r>
    </w:p>
    <w:p w14:paraId="60DBCC09" w14:textId="77777777" w:rsidR="003657D5" w:rsidRDefault="00D27911">
      <w:pPr>
        <w:pStyle w:val="TOC1"/>
        <w:rPr>
          <w:rFonts w:ascii="Calibri" w:hAnsi="Calibri" w:cs="Times New Roman"/>
          <w:b w:val="0"/>
          <w:bCs w:val="0"/>
          <w:caps w:val="0"/>
          <w:noProof/>
          <w:szCs w:val="22"/>
          <w:lang w:eastAsia="en-GB"/>
        </w:rPr>
      </w:pPr>
      <w:r>
        <w:rPr>
          <w:noProof/>
        </w:rPr>
        <w:fldChar w:fldCharType="begin"/>
      </w:r>
      <w:r w:rsidR="00BB3F66">
        <w:rPr>
          <w:noProof/>
        </w:rPr>
        <w:instrText>HYPERLINK \l "_Toc244956713"</w:instrText>
      </w:r>
      <w:r>
        <w:rPr>
          <w:noProof/>
        </w:rPr>
        <w:fldChar w:fldCharType="separate"/>
      </w:r>
      <w:r w:rsidR="003657D5" w:rsidRPr="00ED1A42">
        <w:rPr>
          <w:rStyle w:val="Hyperlink"/>
          <w:noProof/>
        </w:rPr>
        <w:t>4</w:t>
      </w:r>
      <w:r w:rsidR="003657D5">
        <w:rPr>
          <w:rFonts w:ascii="Calibri" w:hAnsi="Calibri" w:cs="Times New Roman"/>
          <w:b w:val="0"/>
          <w:bCs w:val="0"/>
          <w:caps w:val="0"/>
          <w:noProof/>
          <w:szCs w:val="22"/>
          <w:lang w:eastAsia="en-GB"/>
        </w:rPr>
        <w:tab/>
      </w:r>
      <w:r w:rsidR="003657D5" w:rsidRPr="00ED1A42">
        <w:rPr>
          <w:rStyle w:val="Hyperlink"/>
          <w:noProof/>
        </w:rPr>
        <w:t>nON-rADIO pOSITION fIXING</w:t>
      </w:r>
      <w:r w:rsidR="003657D5">
        <w:rPr>
          <w:noProof/>
          <w:webHidden/>
        </w:rPr>
        <w:tab/>
      </w:r>
      <w:r>
        <w:rPr>
          <w:noProof/>
          <w:webHidden/>
        </w:rPr>
        <w:fldChar w:fldCharType="begin"/>
      </w:r>
      <w:r w:rsidR="003657D5">
        <w:rPr>
          <w:noProof/>
          <w:webHidden/>
        </w:rPr>
        <w:instrText xml:space="preserve"> PAGEREF _Toc244956713 \h </w:instrText>
      </w:r>
      <w:r>
        <w:rPr>
          <w:noProof/>
          <w:webHidden/>
        </w:rPr>
      </w:r>
      <w:r>
        <w:rPr>
          <w:noProof/>
          <w:webHidden/>
        </w:rPr>
        <w:fldChar w:fldCharType="separate"/>
      </w:r>
      <w:ins w:id="120" w:author="alang" w:date="2012-09-27T11:12:00Z">
        <w:r w:rsidR="00E611EC">
          <w:rPr>
            <w:noProof/>
            <w:webHidden/>
          </w:rPr>
          <w:t>20</w:t>
        </w:r>
      </w:ins>
      <w:del w:id="121" w:author="alang" w:date="2012-09-26T23:37:00Z">
        <w:r w:rsidR="003657D5" w:rsidDel="001852AE">
          <w:rPr>
            <w:noProof/>
            <w:webHidden/>
          </w:rPr>
          <w:delText>19</w:delText>
        </w:r>
      </w:del>
      <w:r>
        <w:rPr>
          <w:noProof/>
          <w:webHidden/>
        </w:rPr>
        <w:fldChar w:fldCharType="end"/>
      </w:r>
      <w:r>
        <w:rPr>
          <w:noProof/>
        </w:rPr>
        <w:fldChar w:fldCharType="end"/>
      </w:r>
    </w:p>
    <w:p w14:paraId="6B2F7039"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"_Toc244956714"</w:instrText>
      </w:r>
      <w:r>
        <w:rPr>
          <w:noProof/>
        </w:rPr>
        <w:fldChar w:fldCharType="separate"/>
      </w:r>
      <w:r w:rsidR="003657D5" w:rsidRPr="00ED1A42">
        <w:rPr>
          <w:rStyle w:val="Hyperlink"/>
          <w:noProof/>
          <w:lang w:eastAsia="en-GB"/>
        </w:rPr>
        <w:t>4.1</w:t>
      </w:r>
      <w:r w:rsidR="003657D5">
        <w:rPr>
          <w:rFonts w:ascii="Calibri" w:hAnsi="Calibri"/>
          <w:bCs w:val="0"/>
          <w:noProof/>
          <w:szCs w:val="22"/>
          <w:lang w:eastAsia="en-GB"/>
        </w:rPr>
        <w:tab/>
      </w:r>
      <w:r w:rsidR="003657D5" w:rsidRPr="00ED1A42">
        <w:rPr>
          <w:rStyle w:val="Hyperlink"/>
          <w:noProof/>
          <w:lang w:eastAsia="en-GB"/>
        </w:rPr>
        <w:t>Integration of visual information</w:t>
      </w:r>
      <w:r w:rsidR="003657D5">
        <w:rPr>
          <w:noProof/>
          <w:webHidden/>
        </w:rPr>
        <w:tab/>
      </w:r>
      <w:r>
        <w:rPr>
          <w:noProof/>
          <w:webHidden/>
        </w:rPr>
        <w:fldChar w:fldCharType="begin"/>
      </w:r>
      <w:r w:rsidR="003657D5">
        <w:rPr>
          <w:noProof/>
          <w:webHidden/>
        </w:rPr>
        <w:instrText xml:space="preserve"> PAGEREF _Toc244956714 \h </w:instrText>
      </w:r>
      <w:r>
        <w:rPr>
          <w:noProof/>
          <w:webHidden/>
        </w:rPr>
      </w:r>
      <w:r>
        <w:rPr>
          <w:noProof/>
          <w:webHidden/>
        </w:rPr>
        <w:fldChar w:fldCharType="separate"/>
      </w:r>
      <w:ins w:id="122" w:author="alang" w:date="2012-09-27T11:12:00Z">
        <w:r w:rsidR="00E611EC">
          <w:rPr>
            <w:noProof/>
            <w:webHidden/>
          </w:rPr>
          <w:t>21</w:t>
        </w:r>
      </w:ins>
      <w:del w:id="123" w:author="alang" w:date="2012-09-26T23:37:00Z">
        <w:r w:rsidR="003657D5" w:rsidDel="001852AE">
          <w:rPr>
            <w:noProof/>
            <w:webHidden/>
          </w:rPr>
          <w:delText>20</w:delText>
        </w:r>
      </w:del>
      <w:r>
        <w:rPr>
          <w:noProof/>
          <w:webHidden/>
        </w:rPr>
        <w:fldChar w:fldCharType="end"/>
      </w:r>
      <w:r>
        <w:rPr>
          <w:noProof/>
        </w:rPr>
        <w:fldChar w:fldCharType="end"/>
      </w:r>
    </w:p>
    <w:p w14:paraId="15F13DAF" w14:textId="77777777" w:rsidR="003657D5" w:rsidRDefault="00D27911">
      <w:pPr>
        <w:pStyle w:val="TOC2"/>
        <w:rPr>
          <w:rFonts w:ascii="Calibri" w:hAnsi="Calibri"/>
          <w:bCs w:val="0"/>
          <w:noProof/>
          <w:szCs w:val="22"/>
          <w:lang w:eastAsia="en-GB"/>
        </w:rPr>
      </w:pPr>
      <w:r>
        <w:rPr>
          <w:noProof/>
        </w:rPr>
        <w:fldChar w:fldCharType="begin"/>
      </w:r>
      <w:r w:rsidR="00BB3F66">
        <w:rPr>
          <w:noProof/>
        </w:rPr>
        <w:instrText>HYPERLINK \l "_Toc244956715"</w:instrText>
      </w:r>
      <w:r>
        <w:rPr>
          <w:noProof/>
        </w:rPr>
        <w:fldChar w:fldCharType="separate"/>
      </w:r>
      <w:r w:rsidR="003657D5" w:rsidRPr="00ED1A42">
        <w:rPr>
          <w:rStyle w:val="Hyperlink"/>
          <w:noProof/>
          <w:lang w:eastAsia="en-GB"/>
        </w:rPr>
        <w:t>4.2</w:t>
      </w:r>
      <w:r w:rsidR="003657D5">
        <w:rPr>
          <w:rFonts w:ascii="Calibri" w:hAnsi="Calibri"/>
          <w:bCs w:val="0"/>
          <w:noProof/>
          <w:szCs w:val="22"/>
          <w:lang w:eastAsia="en-GB"/>
        </w:rPr>
        <w:tab/>
      </w:r>
      <w:r w:rsidR="003657D5" w:rsidRPr="00ED1A42">
        <w:rPr>
          <w:rStyle w:val="Hyperlink"/>
          <w:noProof/>
          <w:lang w:eastAsia="en-GB"/>
        </w:rPr>
        <w:t>Terrain Referenced Navigation</w:t>
      </w:r>
      <w:r w:rsidR="003657D5">
        <w:rPr>
          <w:noProof/>
          <w:webHidden/>
        </w:rPr>
        <w:tab/>
      </w:r>
      <w:r>
        <w:rPr>
          <w:noProof/>
          <w:webHidden/>
        </w:rPr>
        <w:fldChar w:fldCharType="begin"/>
      </w:r>
      <w:r w:rsidR="003657D5">
        <w:rPr>
          <w:noProof/>
          <w:webHidden/>
        </w:rPr>
        <w:instrText xml:space="preserve"> PAGEREF _Toc244956715 \h </w:instrText>
      </w:r>
      <w:r>
        <w:rPr>
          <w:noProof/>
          <w:webHidden/>
        </w:rPr>
      </w:r>
      <w:r>
        <w:rPr>
          <w:noProof/>
          <w:webHidden/>
        </w:rPr>
        <w:fldChar w:fldCharType="separate"/>
      </w:r>
      <w:ins w:id="124" w:author="alang" w:date="2012-09-27T11:12:00Z">
        <w:r w:rsidR="00E611EC">
          <w:rPr>
            <w:noProof/>
            <w:webHidden/>
          </w:rPr>
          <w:t>21</w:t>
        </w:r>
      </w:ins>
      <w:del w:id="125" w:author="alang" w:date="2012-09-26T23:37:00Z">
        <w:r w:rsidR="003657D5" w:rsidDel="001852AE">
          <w:rPr>
            <w:noProof/>
            <w:webHidden/>
          </w:rPr>
          <w:delText>20</w:delText>
        </w:r>
      </w:del>
      <w:r>
        <w:rPr>
          <w:noProof/>
          <w:webHidden/>
        </w:rPr>
        <w:fldChar w:fldCharType="end"/>
      </w:r>
      <w:r>
        <w:rPr>
          <w:noProof/>
        </w:rPr>
        <w:fldChar w:fldCharType="end"/>
      </w:r>
    </w:p>
    <w:p w14:paraId="62D82988" w14:textId="77777777" w:rsidR="003657D5" w:rsidRDefault="00D27911">
      <w:pPr>
        <w:pStyle w:val="TOC1"/>
        <w:rPr>
          <w:rFonts w:ascii="Calibri" w:hAnsi="Calibri" w:cs="Times New Roman"/>
          <w:b w:val="0"/>
          <w:bCs w:val="0"/>
          <w:caps w:val="0"/>
          <w:noProof/>
          <w:szCs w:val="22"/>
          <w:lang w:eastAsia="en-GB"/>
        </w:rPr>
      </w:pPr>
      <w:r>
        <w:rPr>
          <w:noProof/>
        </w:rPr>
        <w:fldChar w:fldCharType="begin"/>
      </w:r>
      <w:r w:rsidR="00BB3F66">
        <w:rPr>
          <w:noProof/>
        </w:rPr>
        <w:instrText>HYPERLINK \l "_Toc244956716"</w:instrText>
      </w:r>
      <w:r>
        <w:rPr>
          <w:noProof/>
        </w:rPr>
        <w:fldChar w:fldCharType="separate"/>
      </w:r>
      <w:r w:rsidR="003657D5" w:rsidRPr="00ED1A42">
        <w:rPr>
          <w:rStyle w:val="Hyperlink"/>
          <w:noProof/>
        </w:rPr>
        <w:t>5</w:t>
      </w:r>
      <w:r w:rsidR="003657D5">
        <w:rPr>
          <w:rFonts w:ascii="Calibri" w:hAnsi="Calibri" w:cs="Times New Roman"/>
          <w:b w:val="0"/>
          <w:bCs w:val="0"/>
          <w:caps w:val="0"/>
          <w:noProof/>
          <w:szCs w:val="22"/>
          <w:lang w:eastAsia="en-GB"/>
        </w:rPr>
        <w:tab/>
      </w:r>
      <w:r w:rsidR="003657D5" w:rsidRPr="00ED1A42">
        <w:rPr>
          <w:rStyle w:val="Hyperlink"/>
          <w:noProof/>
        </w:rPr>
        <w:t>The e-Navigation Integrated PNT Device</w:t>
      </w:r>
      <w:r w:rsidR="003657D5">
        <w:rPr>
          <w:noProof/>
          <w:webHidden/>
        </w:rPr>
        <w:tab/>
      </w:r>
      <w:r>
        <w:rPr>
          <w:noProof/>
          <w:webHidden/>
        </w:rPr>
        <w:fldChar w:fldCharType="begin"/>
      </w:r>
      <w:r w:rsidR="003657D5">
        <w:rPr>
          <w:noProof/>
          <w:webHidden/>
        </w:rPr>
        <w:instrText xml:space="preserve"> PAGEREF _Toc244956716 \h </w:instrText>
      </w:r>
      <w:r>
        <w:rPr>
          <w:noProof/>
          <w:webHidden/>
        </w:rPr>
      </w:r>
      <w:r>
        <w:rPr>
          <w:noProof/>
          <w:webHidden/>
        </w:rPr>
        <w:fldChar w:fldCharType="separate"/>
      </w:r>
      <w:ins w:id="126" w:author="alang" w:date="2012-09-27T11:12:00Z">
        <w:r w:rsidR="00E611EC">
          <w:rPr>
            <w:noProof/>
            <w:webHidden/>
          </w:rPr>
          <w:t>22</w:t>
        </w:r>
      </w:ins>
      <w:del w:id="127" w:author="alang" w:date="2012-09-26T23:37:00Z">
        <w:r w:rsidR="003657D5" w:rsidDel="001852AE">
          <w:rPr>
            <w:noProof/>
            <w:webHidden/>
          </w:rPr>
          <w:delText>21</w:delText>
        </w:r>
      </w:del>
      <w:r>
        <w:rPr>
          <w:noProof/>
          <w:webHidden/>
        </w:rPr>
        <w:fldChar w:fldCharType="end"/>
      </w:r>
      <w:r>
        <w:rPr>
          <w:noProof/>
        </w:rPr>
        <w:fldChar w:fldCharType="end"/>
      </w:r>
    </w:p>
    <w:p w14:paraId="19BE20C6" w14:textId="77777777" w:rsidR="003657D5" w:rsidRDefault="00D27911">
      <w:pPr>
        <w:pStyle w:val="TOC1"/>
        <w:rPr>
          <w:rFonts w:ascii="Calibri" w:hAnsi="Calibri" w:cs="Times New Roman"/>
          <w:b w:val="0"/>
          <w:bCs w:val="0"/>
          <w:caps w:val="0"/>
          <w:noProof/>
          <w:szCs w:val="22"/>
          <w:lang w:eastAsia="en-GB"/>
        </w:rPr>
      </w:pPr>
      <w:r>
        <w:rPr>
          <w:noProof/>
        </w:rPr>
        <w:fldChar w:fldCharType="begin"/>
      </w:r>
      <w:r w:rsidR="00BB3F66">
        <w:rPr>
          <w:noProof/>
        </w:rPr>
        <w:instrText>HYPERLINK \l "_Toc244956717"</w:instrText>
      </w:r>
      <w:r>
        <w:rPr>
          <w:noProof/>
        </w:rPr>
        <w:fldChar w:fldCharType="separate"/>
      </w:r>
      <w:r w:rsidR="003657D5" w:rsidRPr="00ED1A42">
        <w:rPr>
          <w:rStyle w:val="Hyperlink"/>
          <w:noProof/>
        </w:rPr>
        <w:t>6</w:t>
      </w:r>
      <w:r w:rsidR="003657D5">
        <w:rPr>
          <w:rFonts w:ascii="Calibri" w:hAnsi="Calibri" w:cs="Times New Roman"/>
          <w:b w:val="0"/>
          <w:bCs w:val="0"/>
          <w:caps w:val="0"/>
          <w:noProof/>
          <w:szCs w:val="22"/>
          <w:lang w:eastAsia="en-GB"/>
        </w:rPr>
        <w:tab/>
      </w:r>
      <w:r w:rsidR="003657D5" w:rsidRPr="00ED1A42">
        <w:rPr>
          <w:rStyle w:val="Hyperlink"/>
          <w:noProof/>
        </w:rPr>
        <w:t>Delivering the Plan</w:t>
      </w:r>
      <w:r w:rsidR="003657D5">
        <w:rPr>
          <w:noProof/>
          <w:webHidden/>
        </w:rPr>
        <w:tab/>
      </w:r>
      <w:r>
        <w:rPr>
          <w:noProof/>
          <w:webHidden/>
        </w:rPr>
        <w:fldChar w:fldCharType="begin"/>
      </w:r>
      <w:r w:rsidR="003657D5">
        <w:rPr>
          <w:noProof/>
          <w:webHidden/>
        </w:rPr>
        <w:instrText xml:space="preserve"> PAGEREF _Toc244956717 \h </w:instrText>
      </w:r>
      <w:r>
        <w:rPr>
          <w:noProof/>
          <w:webHidden/>
        </w:rPr>
      </w:r>
      <w:r>
        <w:rPr>
          <w:noProof/>
          <w:webHidden/>
        </w:rPr>
        <w:fldChar w:fldCharType="separate"/>
      </w:r>
      <w:ins w:id="128" w:author="alang" w:date="2012-09-27T11:12:00Z">
        <w:r w:rsidR="00E611EC">
          <w:rPr>
            <w:noProof/>
            <w:webHidden/>
          </w:rPr>
          <w:t>23</w:t>
        </w:r>
      </w:ins>
      <w:del w:id="129" w:author="alang" w:date="2012-09-26T23:37:00Z">
        <w:r w:rsidR="003657D5" w:rsidDel="001852AE">
          <w:rPr>
            <w:noProof/>
            <w:webHidden/>
          </w:rPr>
          <w:delText>24</w:delText>
        </w:r>
      </w:del>
      <w:r>
        <w:rPr>
          <w:noProof/>
          <w:webHidden/>
        </w:rPr>
        <w:fldChar w:fldCharType="end"/>
      </w:r>
      <w:r>
        <w:rPr>
          <w:noProof/>
        </w:rPr>
        <w:fldChar w:fldCharType="end"/>
      </w:r>
    </w:p>
    <w:p w14:paraId="2DFC01A8" w14:textId="77777777" w:rsidR="003657D5" w:rsidRDefault="001E0905">
      <w:pPr>
        <w:pStyle w:val="TOC1"/>
        <w:rPr>
          <w:rFonts w:ascii="Calibri" w:hAnsi="Calibri" w:cs="Times New Roman"/>
          <w:b w:val="0"/>
          <w:bCs w:val="0"/>
          <w:caps w:val="0"/>
          <w:noProof/>
          <w:szCs w:val="22"/>
          <w:lang w:eastAsia="en-GB"/>
        </w:rPr>
      </w:pPr>
      <w:hyperlink w:anchor="_Toc244956718" w:history="1">
        <w:r w:rsidR="003657D5" w:rsidRPr="00ED1A42">
          <w:rPr>
            <w:rStyle w:val="Hyperlink"/>
            <w:noProof/>
          </w:rPr>
          <w:t>7</w:t>
        </w:r>
        <w:r w:rsidR="003657D5">
          <w:rPr>
            <w:rFonts w:ascii="Calibri" w:hAnsi="Calibri" w:cs="Times New Roman"/>
            <w:b w:val="0"/>
            <w:bCs w:val="0"/>
            <w:caps w:val="0"/>
            <w:noProof/>
            <w:szCs w:val="22"/>
            <w:lang w:eastAsia="en-GB"/>
          </w:rPr>
          <w:tab/>
        </w:r>
        <w:r w:rsidR="003657D5" w:rsidRPr="00ED1A42">
          <w:rPr>
            <w:rStyle w:val="Hyperlink"/>
            <w:noProof/>
          </w:rPr>
          <w:t>Glossary of Terms</w:t>
        </w:r>
        <w:r w:rsidR="003657D5">
          <w:rPr>
            <w:noProof/>
            <w:webHidden/>
          </w:rPr>
          <w:tab/>
        </w:r>
        <w:r w:rsidR="00D27911">
          <w:rPr>
            <w:noProof/>
            <w:webHidden/>
          </w:rPr>
          <w:fldChar w:fldCharType="begin"/>
        </w:r>
        <w:r w:rsidR="003657D5">
          <w:rPr>
            <w:noProof/>
            <w:webHidden/>
          </w:rPr>
          <w:instrText xml:space="preserve"> PAGEREF _Toc244956718 \h </w:instrText>
        </w:r>
        <w:r w:rsidR="00D27911">
          <w:rPr>
            <w:noProof/>
            <w:webHidden/>
          </w:rPr>
        </w:r>
        <w:r w:rsidR="00D27911">
          <w:rPr>
            <w:noProof/>
            <w:webHidden/>
          </w:rPr>
          <w:fldChar w:fldCharType="separate"/>
        </w:r>
        <w:r w:rsidR="00E611EC">
          <w:rPr>
            <w:noProof/>
            <w:webHidden/>
          </w:rPr>
          <w:t>25</w:t>
        </w:r>
        <w:r w:rsidR="00D27911">
          <w:rPr>
            <w:noProof/>
            <w:webHidden/>
          </w:rPr>
          <w:fldChar w:fldCharType="end"/>
        </w:r>
      </w:hyperlink>
    </w:p>
    <w:p w14:paraId="37D84693" w14:textId="77777777" w:rsidR="003657D5" w:rsidRDefault="001E0905">
      <w:pPr>
        <w:pStyle w:val="TOC5"/>
        <w:rPr>
          <w:rFonts w:ascii="Calibri" w:hAnsi="Calibri"/>
          <w:b w:val="0"/>
          <w:noProof/>
          <w:szCs w:val="22"/>
          <w:lang w:eastAsia="en-GB"/>
        </w:rPr>
      </w:pPr>
      <w:hyperlink w:anchor="_Toc244956719" w:history="1">
        <w:r w:rsidR="003657D5" w:rsidRPr="00ED1A42">
          <w:rPr>
            <w:rStyle w:val="Hyperlink"/>
            <w:noProof/>
          </w:rPr>
          <w:t>ANNEX 1</w:t>
        </w:r>
        <w:r w:rsidR="003657D5">
          <w:rPr>
            <w:rFonts w:ascii="Calibri" w:hAnsi="Calibri"/>
            <w:b w:val="0"/>
            <w:noProof/>
            <w:szCs w:val="22"/>
            <w:lang w:eastAsia="en-GB"/>
          </w:rPr>
          <w:tab/>
        </w:r>
        <w:r w:rsidR="003657D5" w:rsidRPr="00ED1A42">
          <w:rPr>
            <w:rStyle w:val="Hyperlink"/>
            <w:noProof/>
          </w:rPr>
          <w:t>Summary of Requirements</w:t>
        </w:r>
        <w:r w:rsidR="003657D5">
          <w:rPr>
            <w:noProof/>
            <w:webHidden/>
          </w:rPr>
          <w:tab/>
        </w:r>
        <w:r w:rsidR="00D27911">
          <w:rPr>
            <w:noProof/>
            <w:webHidden/>
          </w:rPr>
          <w:fldChar w:fldCharType="begin"/>
        </w:r>
        <w:r w:rsidR="003657D5">
          <w:rPr>
            <w:noProof/>
            <w:webHidden/>
          </w:rPr>
          <w:instrText xml:space="preserve"> PAGEREF _Toc244956719 \h </w:instrText>
        </w:r>
        <w:r w:rsidR="00D27911">
          <w:rPr>
            <w:noProof/>
            <w:webHidden/>
          </w:rPr>
        </w:r>
        <w:r w:rsidR="00D27911">
          <w:rPr>
            <w:noProof/>
            <w:webHidden/>
          </w:rPr>
          <w:fldChar w:fldCharType="separate"/>
        </w:r>
        <w:r w:rsidR="00E611EC">
          <w:rPr>
            <w:noProof/>
            <w:webHidden/>
          </w:rPr>
          <w:t>27</w:t>
        </w:r>
        <w:r w:rsidR="00D27911">
          <w:rPr>
            <w:noProof/>
            <w:webHidden/>
          </w:rPr>
          <w:fldChar w:fldCharType="end"/>
        </w:r>
      </w:hyperlink>
    </w:p>
    <w:p w14:paraId="7F18463F" w14:textId="77777777" w:rsidR="00DC1CA6" w:rsidRDefault="00D27911" w:rsidP="00380C7B">
      <w:pPr>
        <w:rPr>
          <w:rFonts w:cs="Arial"/>
        </w:rPr>
      </w:pPr>
      <w:r>
        <w:rPr>
          <w:rFonts w:cs="Arial"/>
          <w:b/>
          <w:bCs/>
          <w:caps/>
        </w:rPr>
        <w:fldChar w:fldCharType="end"/>
      </w:r>
    </w:p>
    <w:p w14:paraId="614BDEB6" w14:textId="77777777" w:rsidR="00986D5A" w:rsidRDefault="00986D5A" w:rsidP="00986D5A">
      <w:pPr>
        <w:pStyle w:val="Title"/>
      </w:pPr>
      <w:bookmarkStart w:id="130" w:name="_Toc244956672"/>
      <w:r>
        <w:t>Index of Tables</w:t>
      </w:r>
      <w:bookmarkEnd w:id="130"/>
    </w:p>
    <w:p w14:paraId="36ABE7D3" w14:textId="77777777" w:rsidR="003657D5" w:rsidRDefault="00D27911">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44956720" w:history="1">
        <w:r w:rsidR="003657D5" w:rsidRPr="00166901">
          <w:rPr>
            <w:rStyle w:val="Hyperlink"/>
            <w:noProof/>
          </w:rPr>
          <w:t>Table 1</w:t>
        </w:r>
        <w:r w:rsidR="003657D5">
          <w:rPr>
            <w:rFonts w:ascii="Calibri" w:hAnsi="Calibri"/>
            <w:noProof/>
            <w:szCs w:val="22"/>
            <w:lang w:eastAsia="en-GB"/>
          </w:rPr>
          <w:tab/>
        </w:r>
        <w:r w:rsidR="003657D5" w:rsidRPr="00166901">
          <w:rPr>
            <w:rStyle w:val="Hyperlink"/>
            <w:noProof/>
          </w:rPr>
          <w:t>Key differences between existing systems and eLoran</w:t>
        </w:r>
        <w:r w:rsidR="003657D5">
          <w:rPr>
            <w:noProof/>
            <w:webHidden/>
          </w:rPr>
          <w:tab/>
        </w:r>
        <w:r>
          <w:rPr>
            <w:noProof/>
            <w:webHidden/>
          </w:rPr>
          <w:fldChar w:fldCharType="begin"/>
        </w:r>
        <w:r w:rsidR="003657D5">
          <w:rPr>
            <w:noProof/>
            <w:webHidden/>
          </w:rPr>
          <w:instrText xml:space="preserve"> PAGEREF _Toc244956720 \h </w:instrText>
        </w:r>
        <w:r>
          <w:rPr>
            <w:noProof/>
            <w:webHidden/>
          </w:rPr>
        </w:r>
        <w:r>
          <w:rPr>
            <w:noProof/>
            <w:webHidden/>
          </w:rPr>
          <w:fldChar w:fldCharType="separate"/>
        </w:r>
        <w:r w:rsidR="003657D5">
          <w:rPr>
            <w:noProof/>
            <w:webHidden/>
          </w:rPr>
          <w:t>18</w:t>
        </w:r>
        <w:r>
          <w:rPr>
            <w:noProof/>
            <w:webHidden/>
          </w:rPr>
          <w:fldChar w:fldCharType="end"/>
        </w:r>
      </w:hyperlink>
    </w:p>
    <w:p w14:paraId="7BE95F38" w14:textId="77777777" w:rsidR="003657D5" w:rsidRDefault="001E0905">
      <w:pPr>
        <w:pStyle w:val="TableofFigures"/>
        <w:rPr>
          <w:rFonts w:ascii="Calibri" w:hAnsi="Calibri"/>
          <w:noProof/>
          <w:szCs w:val="22"/>
          <w:lang w:eastAsia="en-GB"/>
        </w:rPr>
      </w:pPr>
      <w:hyperlink w:anchor="_Toc244956721" w:history="1">
        <w:r w:rsidR="003657D5" w:rsidRPr="00166901">
          <w:rPr>
            <w:rStyle w:val="Hyperlink"/>
            <w:noProof/>
          </w:rPr>
          <w:t>Table 2</w:t>
        </w:r>
        <w:r w:rsidR="003657D5">
          <w:rPr>
            <w:rFonts w:ascii="Calibri" w:hAnsi="Calibri"/>
            <w:noProof/>
            <w:szCs w:val="22"/>
            <w:lang w:eastAsia="en-GB"/>
          </w:rPr>
          <w:tab/>
        </w:r>
        <w:r w:rsidR="003657D5" w:rsidRPr="00166901">
          <w:rPr>
            <w:rStyle w:val="Hyperlink"/>
            <w:noProof/>
          </w:rPr>
          <w:t>Summary of Requirements</w:t>
        </w:r>
        <w:r w:rsidR="003657D5">
          <w:rPr>
            <w:noProof/>
            <w:webHidden/>
          </w:rPr>
          <w:tab/>
        </w:r>
        <w:r w:rsidR="00D27911">
          <w:rPr>
            <w:noProof/>
            <w:webHidden/>
          </w:rPr>
          <w:fldChar w:fldCharType="begin"/>
        </w:r>
        <w:r w:rsidR="003657D5">
          <w:rPr>
            <w:noProof/>
            <w:webHidden/>
          </w:rPr>
          <w:instrText xml:space="preserve"> PAGEREF _Toc244956721 \h </w:instrText>
        </w:r>
        <w:r w:rsidR="00D27911">
          <w:rPr>
            <w:noProof/>
            <w:webHidden/>
          </w:rPr>
        </w:r>
        <w:r w:rsidR="00D27911">
          <w:rPr>
            <w:noProof/>
            <w:webHidden/>
          </w:rPr>
          <w:fldChar w:fldCharType="separate"/>
        </w:r>
        <w:r w:rsidR="003657D5">
          <w:rPr>
            <w:noProof/>
            <w:webHidden/>
          </w:rPr>
          <w:t>27</w:t>
        </w:r>
        <w:r w:rsidR="00D27911">
          <w:rPr>
            <w:noProof/>
            <w:webHidden/>
          </w:rPr>
          <w:fldChar w:fldCharType="end"/>
        </w:r>
      </w:hyperlink>
    </w:p>
    <w:p w14:paraId="42F6D1D1" w14:textId="77777777" w:rsidR="00986D5A" w:rsidRDefault="00D27911" w:rsidP="00380C7B">
      <w:pPr>
        <w:rPr>
          <w:rFonts w:cs="Arial"/>
        </w:rPr>
      </w:pPr>
      <w:r>
        <w:rPr>
          <w:rFonts w:cs="Arial"/>
        </w:rPr>
        <w:fldChar w:fldCharType="end"/>
      </w:r>
    </w:p>
    <w:p w14:paraId="11DC1D1D" w14:textId="77777777" w:rsidR="00986D5A" w:rsidRDefault="00986D5A" w:rsidP="00986D5A">
      <w:pPr>
        <w:pStyle w:val="Title"/>
      </w:pPr>
      <w:bookmarkStart w:id="131" w:name="_Toc244956673"/>
      <w:r>
        <w:t>Index of Figures</w:t>
      </w:r>
      <w:bookmarkEnd w:id="131"/>
    </w:p>
    <w:p w14:paraId="4455A160" w14:textId="77777777" w:rsidR="001852AE" w:rsidRDefault="00D27911">
      <w:pPr>
        <w:pStyle w:val="TableofFigures"/>
        <w:rPr>
          <w:ins w:id="132" w:author="alang" w:date="2012-09-26T23:43:00Z"/>
          <w:rFonts w:asciiTheme="minorHAnsi" w:eastAsiaTheme="minorEastAsia" w:hAnsiTheme="minorHAnsi" w:cstheme="minorBidi"/>
          <w:noProof/>
          <w:szCs w:val="22"/>
          <w:lang w:eastAsia="en-GB"/>
        </w:rPr>
      </w:pPr>
      <w:r>
        <w:fldChar w:fldCharType="begin"/>
      </w:r>
      <w:r w:rsidR="00986D5A">
        <w:instrText xml:space="preserve"> TOC \h \z \t "Figure_#" \c </w:instrText>
      </w:r>
      <w:r>
        <w:fldChar w:fldCharType="separate"/>
      </w:r>
      <w:ins w:id="133" w:author="alang" w:date="2012-09-26T23:43:00Z">
        <w:r w:rsidRPr="00CE4A03">
          <w:rPr>
            <w:rStyle w:val="Hyperlink"/>
            <w:noProof/>
          </w:rPr>
          <w:fldChar w:fldCharType="begin"/>
        </w:r>
        <w:r w:rsidR="001852AE" w:rsidRPr="00CE4A03">
          <w:rPr>
            <w:rStyle w:val="Hyperlink"/>
            <w:noProof/>
          </w:rPr>
          <w:instrText xml:space="preserve"> </w:instrText>
        </w:r>
        <w:r w:rsidR="001852AE">
          <w:rPr>
            <w:noProof/>
          </w:rPr>
          <w:instrText>HYPERLINK \l "_Toc336466315"</w:instrText>
        </w:r>
        <w:r w:rsidR="001852AE" w:rsidRPr="00CE4A03">
          <w:rPr>
            <w:rStyle w:val="Hyperlink"/>
            <w:noProof/>
          </w:rPr>
          <w:instrText xml:space="preserve"> </w:instrText>
        </w:r>
        <w:r w:rsidRPr="00CE4A03">
          <w:rPr>
            <w:rStyle w:val="Hyperlink"/>
            <w:noProof/>
          </w:rPr>
          <w:fldChar w:fldCharType="separate"/>
        </w:r>
        <w:r w:rsidR="001852AE" w:rsidRPr="00CE4A03">
          <w:rPr>
            <w:rStyle w:val="Hyperlink"/>
            <w:noProof/>
          </w:rPr>
          <w:t>Figure 1</w:t>
        </w:r>
        <w:r w:rsidR="001852AE">
          <w:rPr>
            <w:rFonts w:asciiTheme="minorHAnsi" w:eastAsiaTheme="minorEastAsia" w:hAnsiTheme="minorHAnsi" w:cstheme="minorBidi"/>
            <w:noProof/>
            <w:szCs w:val="22"/>
            <w:lang w:eastAsia="en-GB"/>
          </w:rPr>
          <w:tab/>
        </w:r>
        <w:r w:rsidR="001852AE" w:rsidRPr="00CE4A03">
          <w:rPr>
            <w:rStyle w:val="Hyperlink"/>
            <w:noProof/>
          </w:rPr>
          <w:t>Candidate systems to provide robust positioning, navigation and timing.  The grey shadowed Systems are already identified by IMO as part of a WWRNS.</w:t>
        </w:r>
        <w:r w:rsidR="001852AE">
          <w:rPr>
            <w:noProof/>
            <w:webHidden/>
          </w:rPr>
          <w:tab/>
        </w:r>
        <w:r>
          <w:rPr>
            <w:noProof/>
            <w:webHidden/>
          </w:rPr>
          <w:fldChar w:fldCharType="begin"/>
        </w:r>
        <w:r w:rsidR="001852AE">
          <w:rPr>
            <w:noProof/>
            <w:webHidden/>
          </w:rPr>
          <w:instrText xml:space="preserve"> PAGEREF _Toc336466315 \h </w:instrText>
        </w:r>
      </w:ins>
      <w:r>
        <w:rPr>
          <w:noProof/>
          <w:webHidden/>
        </w:rPr>
      </w:r>
      <w:r>
        <w:rPr>
          <w:noProof/>
          <w:webHidden/>
        </w:rPr>
        <w:fldChar w:fldCharType="separate"/>
      </w:r>
      <w:ins w:id="134" w:author="alang" w:date="2012-09-26T23:43:00Z">
        <w:r w:rsidR="001852AE">
          <w:rPr>
            <w:noProof/>
            <w:webHidden/>
          </w:rPr>
          <w:t>11</w:t>
        </w:r>
        <w:r>
          <w:rPr>
            <w:noProof/>
            <w:webHidden/>
          </w:rPr>
          <w:fldChar w:fldCharType="end"/>
        </w:r>
        <w:r w:rsidRPr="00CE4A03">
          <w:rPr>
            <w:rStyle w:val="Hyperlink"/>
            <w:noProof/>
          </w:rPr>
          <w:fldChar w:fldCharType="end"/>
        </w:r>
      </w:ins>
    </w:p>
    <w:p w14:paraId="241CB06D" w14:textId="77777777" w:rsidR="001852AE" w:rsidRDefault="00D27911">
      <w:pPr>
        <w:pStyle w:val="TableofFigures"/>
        <w:rPr>
          <w:ins w:id="135" w:author="alang" w:date="2012-09-26T23:43:00Z"/>
          <w:rFonts w:asciiTheme="minorHAnsi" w:eastAsiaTheme="minorEastAsia" w:hAnsiTheme="minorHAnsi" w:cstheme="minorBidi"/>
          <w:noProof/>
          <w:szCs w:val="22"/>
          <w:lang w:eastAsia="en-GB"/>
        </w:rPr>
      </w:pPr>
      <w:ins w:id="136" w:author="alang" w:date="2012-09-26T23:43:00Z">
        <w:r w:rsidRPr="00CE4A03">
          <w:rPr>
            <w:rStyle w:val="Hyperlink"/>
            <w:noProof/>
          </w:rPr>
          <w:fldChar w:fldCharType="begin"/>
        </w:r>
        <w:r w:rsidR="001852AE" w:rsidRPr="00CE4A03">
          <w:rPr>
            <w:rStyle w:val="Hyperlink"/>
            <w:noProof/>
          </w:rPr>
          <w:instrText xml:space="preserve"> </w:instrText>
        </w:r>
        <w:r w:rsidR="001852AE">
          <w:rPr>
            <w:noProof/>
          </w:rPr>
          <w:instrText>HYPERLINK \l "_Toc336466316"</w:instrText>
        </w:r>
        <w:r w:rsidR="001852AE" w:rsidRPr="00CE4A03">
          <w:rPr>
            <w:rStyle w:val="Hyperlink"/>
            <w:noProof/>
          </w:rPr>
          <w:instrText xml:space="preserve"> </w:instrText>
        </w:r>
        <w:r w:rsidRPr="00CE4A03">
          <w:rPr>
            <w:rStyle w:val="Hyperlink"/>
            <w:noProof/>
          </w:rPr>
          <w:fldChar w:fldCharType="separate"/>
        </w:r>
        <w:r w:rsidR="001852AE" w:rsidRPr="00CE4A03">
          <w:rPr>
            <w:rStyle w:val="Hyperlink"/>
            <w:noProof/>
          </w:rPr>
          <w:t>Figure 2</w:t>
        </w:r>
        <w:r w:rsidR="001852AE">
          <w:rPr>
            <w:rFonts w:asciiTheme="minorHAnsi" w:eastAsiaTheme="minorEastAsia" w:hAnsiTheme="minorHAnsi" w:cstheme="minorBidi"/>
            <w:noProof/>
            <w:szCs w:val="22"/>
            <w:lang w:eastAsia="en-GB"/>
          </w:rPr>
          <w:tab/>
        </w:r>
        <w:r w:rsidR="001852AE" w:rsidRPr="00CE4A03">
          <w:rPr>
            <w:rStyle w:val="Hyperlink"/>
            <w:noProof/>
          </w:rPr>
          <w:t>Radio navigation systems - distribution and range</w:t>
        </w:r>
        <w:r w:rsidR="001852AE">
          <w:rPr>
            <w:noProof/>
            <w:webHidden/>
          </w:rPr>
          <w:tab/>
        </w:r>
        <w:r>
          <w:rPr>
            <w:noProof/>
            <w:webHidden/>
          </w:rPr>
          <w:fldChar w:fldCharType="begin"/>
        </w:r>
        <w:r w:rsidR="001852AE">
          <w:rPr>
            <w:noProof/>
            <w:webHidden/>
          </w:rPr>
          <w:instrText xml:space="preserve"> PAGEREF _Toc336466316 \h </w:instrText>
        </w:r>
      </w:ins>
      <w:r>
        <w:rPr>
          <w:noProof/>
          <w:webHidden/>
        </w:rPr>
      </w:r>
      <w:r>
        <w:rPr>
          <w:noProof/>
          <w:webHidden/>
        </w:rPr>
        <w:fldChar w:fldCharType="separate"/>
      </w:r>
      <w:ins w:id="137" w:author="alang" w:date="2012-09-26T23:43:00Z">
        <w:r w:rsidR="001852AE">
          <w:rPr>
            <w:noProof/>
            <w:webHidden/>
          </w:rPr>
          <w:t>12</w:t>
        </w:r>
        <w:r>
          <w:rPr>
            <w:noProof/>
            <w:webHidden/>
          </w:rPr>
          <w:fldChar w:fldCharType="end"/>
        </w:r>
        <w:r w:rsidRPr="00CE4A03">
          <w:rPr>
            <w:rStyle w:val="Hyperlink"/>
            <w:noProof/>
          </w:rPr>
          <w:fldChar w:fldCharType="end"/>
        </w:r>
      </w:ins>
    </w:p>
    <w:p w14:paraId="7BA9032F" w14:textId="77777777" w:rsidR="001852AE" w:rsidRDefault="00D27911">
      <w:pPr>
        <w:pStyle w:val="TableofFigures"/>
        <w:rPr>
          <w:ins w:id="138" w:author="alang" w:date="2012-09-26T23:43:00Z"/>
          <w:rFonts w:asciiTheme="minorHAnsi" w:eastAsiaTheme="minorEastAsia" w:hAnsiTheme="minorHAnsi" w:cstheme="minorBidi"/>
          <w:noProof/>
          <w:szCs w:val="22"/>
          <w:lang w:eastAsia="en-GB"/>
        </w:rPr>
      </w:pPr>
      <w:ins w:id="139" w:author="alang" w:date="2012-09-26T23:43:00Z">
        <w:r w:rsidRPr="00CE4A03">
          <w:rPr>
            <w:rStyle w:val="Hyperlink"/>
            <w:noProof/>
          </w:rPr>
          <w:fldChar w:fldCharType="begin"/>
        </w:r>
        <w:r w:rsidR="001852AE" w:rsidRPr="00CE4A03">
          <w:rPr>
            <w:rStyle w:val="Hyperlink"/>
            <w:noProof/>
          </w:rPr>
          <w:instrText xml:space="preserve"> </w:instrText>
        </w:r>
        <w:r w:rsidR="001852AE">
          <w:rPr>
            <w:noProof/>
          </w:rPr>
          <w:instrText>HYPERLINK \l "_Toc336466317"</w:instrText>
        </w:r>
        <w:r w:rsidR="001852AE" w:rsidRPr="00CE4A03">
          <w:rPr>
            <w:rStyle w:val="Hyperlink"/>
            <w:noProof/>
          </w:rPr>
          <w:instrText xml:space="preserve"> </w:instrText>
        </w:r>
        <w:r w:rsidRPr="00CE4A03">
          <w:rPr>
            <w:rStyle w:val="Hyperlink"/>
            <w:noProof/>
          </w:rPr>
          <w:fldChar w:fldCharType="separate"/>
        </w:r>
        <w:r w:rsidR="001852AE" w:rsidRPr="00CE4A03">
          <w:rPr>
            <w:rStyle w:val="Hyperlink"/>
            <w:noProof/>
          </w:rPr>
          <w:t>Figure 3</w:t>
        </w:r>
        <w:r w:rsidR="001852AE">
          <w:rPr>
            <w:rFonts w:asciiTheme="minorHAnsi" w:eastAsiaTheme="minorEastAsia" w:hAnsiTheme="minorHAnsi" w:cstheme="minorBidi"/>
            <w:noProof/>
            <w:szCs w:val="22"/>
            <w:lang w:eastAsia="en-GB"/>
          </w:rPr>
          <w:tab/>
        </w:r>
        <w:r w:rsidR="001852AE" w:rsidRPr="00CE4A03">
          <w:rPr>
            <w:rStyle w:val="Hyperlink"/>
            <w:noProof/>
          </w:rPr>
          <w:t>Current and anticipated Radio Navigation Systems</w:t>
        </w:r>
        <w:r w:rsidR="001852AE">
          <w:rPr>
            <w:noProof/>
            <w:webHidden/>
          </w:rPr>
          <w:tab/>
        </w:r>
        <w:r>
          <w:rPr>
            <w:noProof/>
            <w:webHidden/>
          </w:rPr>
          <w:fldChar w:fldCharType="begin"/>
        </w:r>
        <w:r w:rsidR="001852AE">
          <w:rPr>
            <w:noProof/>
            <w:webHidden/>
          </w:rPr>
          <w:instrText xml:space="preserve"> PAGEREF _Toc336466317 \h </w:instrText>
        </w:r>
      </w:ins>
      <w:r>
        <w:rPr>
          <w:noProof/>
          <w:webHidden/>
        </w:rPr>
      </w:r>
      <w:r>
        <w:rPr>
          <w:noProof/>
          <w:webHidden/>
        </w:rPr>
        <w:fldChar w:fldCharType="separate"/>
      </w:r>
      <w:ins w:id="140" w:author="alang" w:date="2012-09-26T23:43:00Z">
        <w:r w:rsidR="001852AE">
          <w:rPr>
            <w:noProof/>
            <w:webHidden/>
          </w:rPr>
          <w:t>18</w:t>
        </w:r>
        <w:r>
          <w:rPr>
            <w:noProof/>
            <w:webHidden/>
          </w:rPr>
          <w:fldChar w:fldCharType="end"/>
        </w:r>
        <w:r w:rsidRPr="00CE4A03">
          <w:rPr>
            <w:rStyle w:val="Hyperlink"/>
            <w:noProof/>
          </w:rPr>
          <w:fldChar w:fldCharType="end"/>
        </w:r>
      </w:ins>
    </w:p>
    <w:p w14:paraId="1DEC2E1E" w14:textId="77777777" w:rsidR="001852AE" w:rsidRDefault="00D27911">
      <w:pPr>
        <w:pStyle w:val="TableofFigures"/>
        <w:rPr>
          <w:ins w:id="141" w:author="alang" w:date="2012-09-26T23:43:00Z"/>
          <w:rFonts w:asciiTheme="minorHAnsi" w:eastAsiaTheme="minorEastAsia" w:hAnsiTheme="minorHAnsi" w:cstheme="minorBidi"/>
          <w:noProof/>
          <w:szCs w:val="22"/>
          <w:lang w:eastAsia="en-GB"/>
        </w:rPr>
      </w:pPr>
      <w:ins w:id="142" w:author="alang" w:date="2012-09-26T23:43:00Z">
        <w:r w:rsidRPr="00CE4A03">
          <w:rPr>
            <w:rStyle w:val="Hyperlink"/>
            <w:noProof/>
          </w:rPr>
          <w:fldChar w:fldCharType="begin"/>
        </w:r>
        <w:r w:rsidR="001852AE" w:rsidRPr="00CE4A03">
          <w:rPr>
            <w:rStyle w:val="Hyperlink"/>
            <w:noProof/>
          </w:rPr>
          <w:instrText xml:space="preserve"> </w:instrText>
        </w:r>
        <w:r w:rsidR="001852AE">
          <w:rPr>
            <w:noProof/>
          </w:rPr>
          <w:instrText>HYPERLINK \l "_Toc336466318"</w:instrText>
        </w:r>
        <w:r w:rsidR="001852AE" w:rsidRPr="00CE4A03">
          <w:rPr>
            <w:rStyle w:val="Hyperlink"/>
            <w:noProof/>
          </w:rPr>
          <w:instrText xml:space="preserve"> </w:instrText>
        </w:r>
        <w:r w:rsidRPr="00CE4A03">
          <w:rPr>
            <w:rStyle w:val="Hyperlink"/>
            <w:noProof/>
          </w:rPr>
          <w:fldChar w:fldCharType="separate"/>
        </w:r>
        <w:r w:rsidR="001852AE" w:rsidRPr="00CE4A03">
          <w:rPr>
            <w:rStyle w:val="Hyperlink"/>
            <w:rFonts w:cs="Arial"/>
            <w:noProof/>
          </w:rPr>
          <w:t>Figure 4</w:t>
        </w:r>
        <w:r w:rsidR="001852AE">
          <w:rPr>
            <w:rFonts w:asciiTheme="minorHAnsi" w:eastAsiaTheme="minorEastAsia" w:hAnsiTheme="minorHAnsi" w:cstheme="minorBidi"/>
            <w:noProof/>
            <w:szCs w:val="22"/>
            <w:lang w:eastAsia="en-GB"/>
          </w:rPr>
          <w:tab/>
        </w:r>
        <w:r w:rsidR="001852AE" w:rsidRPr="00CE4A03">
          <w:rPr>
            <w:rStyle w:val="Hyperlink"/>
            <w:rFonts w:cs="Arial"/>
            <w:noProof/>
          </w:rPr>
          <w:t>Generic architecture of the maritime Integrated PNT System</w:t>
        </w:r>
        <w:r w:rsidR="001852AE">
          <w:rPr>
            <w:noProof/>
            <w:webHidden/>
          </w:rPr>
          <w:tab/>
        </w:r>
        <w:r>
          <w:rPr>
            <w:noProof/>
            <w:webHidden/>
          </w:rPr>
          <w:fldChar w:fldCharType="begin"/>
        </w:r>
        <w:r w:rsidR="001852AE">
          <w:rPr>
            <w:noProof/>
            <w:webHidden/>
          </w:rPr>
          <w:instrText xml:space="preserve"> PAGEREF _Toc336466318 \h </w:instrText>
        </w:r>
      </w:ins>
      <w:r>
        <w:rPr>
          <w:noProof/>
          <w:webHidden/>
        </w:rPr>
      </w:r>
      <w:r>
        <w:rPr>
          <w:noProof/>
          <w:webHidden/>
        </w:rPr>
        <w:fldChar w:fldCharType="separate"/>
      </w:r>
      <w:ins w:id="143" w:author="alang" w:date="2012-09-26T23:43:00Z">
        <w:r w:rsidR="001852AE">
          <w:rPr>
            <w:noProof/>
            <w:webHidden/>
          </w:rPr>
          <w:t>23</w:t>
        </w:r>
        <w:r>
          <w:rPr>
            <w:noProof/>
            <w:webHidden/>
          </w:rPr>
          <w:fldChar w:fldCharType="end"/>
        </w:r>
        <w:r w:rsidRPr="00CE4A03">
          <w:rPr>
            <w:rStyle w:val="Hyperlink"/>
            <w:noProof/>
          </w:rPr>
          <w:fldChar w:fldCharType="end"/>
        </w:r>
      </w:ins>
    </w:p>
    <w:p w14:paraId="08B1FB1C" w14:textId="77777777" w:rsidR="001852AE" w:rsidRDefault="00D27911">
      <w:pPr>
        <w:pStyle w:val="TableofFigures"/>
        <w:rPr>
          <w:ins w:id="144" w:author="alang" w:date="2012-09-26T23:43:00Z"/>
          <w:rFonts w:asciiTheme="minorHAnsi" w:eastAsiaTheme="minorEastAsia" w:hAnsiTheme="minorHAnsi" w:cstheme="minorBidi"/>
          <w:noProof/>
          <w:szCs w:val="22"/>
          <w:lang w:eastAsia="en-GB"/>
        </w:rPr>
      </w:pPr>
      <w:ins w:id="145" w:author="alang" w:date="2012-09-26T23:43:00Z">
        <w:r w:rsidRPr="00CE4A03">
          <w:rPr>
            <w:rStyle w:val="Hyperlink"/>
            <w:noProof/>
          </w:rPr>
          <w:fldChar w:fldCharType="begin"/>
        </w:r>
        <w:r w:rsidR="001852AE" w:rsidRPr="00CE4A03">
          <w:rPr>
            <w:rStyle w:val="Hyperlink"/>
            <w:noProof/>
          </w:rPr>
          <w:instrText xml:space="preserve"> </w:instrText>
        </w:r>
        <w:r w:rsidR="001852AE">
          <w:rPr>
            <w:noProof/>
          </w:rPr>
          <w:instrText>HYPERLINK \l "_Toc336466319"</w:instrText>
        </w:r>
        <w:r w:rsidR="001852AE" w:rsidRPr="00CE4A03">
          <w:rPr>
            <w:rStyle w:val="Hyperlink"/>
            <w:noProof/>
          </w:rPr>
          <w:instrText xml:space="preserve"> </w:instrText>
        </w:r>
        <w:r w:rsidRPr="00CE4A03">
          <w:rPr>
            <w:rStyle w:val="Hyperlink"/>
            <w:noProof/>
          </w:rPr>
          <w:fldChar w:fldCharType="separate"/>
        </w:r>
        <w:r w:rsidR="001852AE" w:rsidRPr="00CE4A03">
          <w:rPr>
            <w:rStyle w:val="Hyperlink"/>
            <w:noProof/>
          </w:rPr>
          <w:t>Figure 5</w:t>
        </w:r>
        <w:r w:rsidR="001852AE">
          <w:rPr>
            <w:rFonts w:asciiTheme="minorHAnsi" w:eastAsiaTheme="minorEastAsia" w:hAnsiTheme="minorHAnsi" w:cstheme="minorBidi"/>
            <w:noProof/>
            <w:szCs w:val="22"/>
            <w:lang w:eastAsia="en-GB"/>
          </w:rPr>
          <w:tab/>
        </w:r>
        <w:r w:rsidR="001852AE" w:rsidRPr="00CE4A03">
          <w:rPr>
            <w:rStyle w:val="Hyperlink"/>
            <w:noProof/>
          </w:rPr>
          <w:t>ship-side PNT module with PNT (data processing) Unit</w:t>
        </w:r>
        <w:r w:rsidR="001852AE">
          <w:rPr>
            <w:noProof/>
            <w:webHidden/>
          </w:rPr>
          <w:tab/>
        </w:r>
        <w:r>
          <w:rPr>
            <w:noProof/>
            <w:webHidden/>
          </w:rPr>
          <w:fldChar w:fldCharType="begin"/>
        </w:r>
        <w:r w:rsidR="001852AE">
          <w:rPr>
            <w:noProof/>
            <w:webHidden/>
          </w:rPr>
          <w:instrText xml:space="preserve"> PAGEREF _Toc336466319 \h </w:instrText>
        </w:r>
      </w:ins>
      <w:r>
        <w:rPr>
          <w:noProof/>
          <w:webHidden/>
        </w:rPr>
      </w:r>
      <w:r>
        <w:rPr>
          <w:noProof/>
          <w:webHidden/>
        </w:rPr>
        <w:fldChar w:fldCharType="separate"/>
      </w:r>
      <w:ins w:id="146" w:author="alang" w:date="2012-09-26T23:43:00Z">
        <w:r w:rsidR="001852AE">
          <w:rPr>
            <w:noProof/>
            <w:webHidden/>
          </w:rPr>
          <w:t>23</w:t>
        </w:r>
        <w:r>
          <w:rPr>
            <w:noProof/>
            <w:webHidden/>
          </w:rPr>
          <w:fldChar w:fldCharType="end"/>
        </w:r>
        <w:r w:rsidRPr="00CE4A03">
          <w:rPr>
            <w:rStyle w:val="Hyperlink"/>
            <w:noProof/>
          </w:rPr>
          <w:fldChar w:fldCharType="end"/>
        </w:r>
      </w:ins>
    </w:p>
    <w:p w14:paraId="2EFB1C37" w14:textId="77777777" w:rsidR="001852AE" w:rsidDel="001852AE" w:rsidRDefault="001852AE">
      <w:pPr>
        <w:pStyle w:val="TableofFigures"/>
        <w:rPr>
          <w:del w:id="147" w:author="alang" w:date="2012-09-26T23:43:00Z"/>
          <w:rFonts w:asciiTheme="minorHAnsi" w:eastAsiaTheme="minorEastAsia" w:hAnsiTheme="minorHAnsi" w:cstheme="minorBidi"/>
          <w:noProof/>
          <w:szCs w:val="22"/>
          <w:lang w:eastAsia="en-GB"/>
        </w:rPr>
      </w:pPr>
      <w:del w:id="148" w:author="alang" w:date="2012-09-26T23:43:00Z">
        <w:r w:rsidRPr="001852AE" w:rsidDel="001852AE">
          <w:rPr>
            <w:rStyle w:val="Hyperlink"/>
            <w:noProof/>
          </w:rPr>
          <w:delText>Figure 1</w:delText>
        </w:r>
        <w:r w:rsidDel="001852AE">
          <w:rPr>
            <w:rFonts w:asciiTheme="minorHAnsi" w:eastAsiaTheme="minorEastAsia" w:hAnsiTheme="minorHAnsi" w:cstheme="minorBidi"/>
            <w:noProof/>
            <w:szCs w:val="22"/>
            <w:lang w:eastAsia="en-GB"/>
          </w:rPr>
          <w:tab/>
        </w:r>
        <w:r w:rsidRPr="001852AE" w:rsidDel="001852AE">
          <w:rPr>
            <w:rStyle w:val="Hyperlink"/>
            <w:noProof/>
          </w:rPr>
          <w:delText>Candidate systems to provide robust positioning, navigation and timing.  The grey shadowed Systems are already identified by IMO as part of a WWRNS.</w:delText>
        </w:r>
        <w:r w:rsidDel="001852AE">
          <w:rPr>
            <w:noProof/>
            <w:webHidden/>
          </w:rPr>
          <w:tab/>
          <w:delText>11</w:delText>
        </w:r>
      </w:del>
    </w:p>
    <w:p w14:paraId="727648E9" w14:textId="77777777" w:rsidR="001852AE" w:rsidDel="001852AE" w:rsidRDefault="001852AE">
      <w:pPr>
        <w:pStyle w:val="TableofFigures"/>
        <w:rPr>
          <w:del w:id="149" w:author="alang" w:date="2012-09-26T23:43:00Z"/>
          <w:rFonts w:asciiTheme="minorHAnsi" w:eastAsiaTheme="minorEastAsia" w:hAnsiTheme="minorHAnsi" w:cstheme="minorBidi"/>
          <w:noProof/>
          <w:szCs w:val="22"/>
          <w:lang w:eastAsia="en-GB"/>
        </w:rPr>
      </w:pPr>
      <w:del w:id="150" w:author="alang" w:date="2012-09-26T23:43:00Z">
        <w:r w:rsidRPr="001852AE" w:rsidDel="001852AE">
          <w:rPr>
            <w:rStyle w:val="Hyperlink"/>
            <w:noProof/>
          </w:rPr>
          <w:delText>Figure 2</w:delText>
        </w:r>
        <w:r w:rsidDel="001852AE">
          <w:rPr>
            <w:rFonts w:asciiTheme="minorHAnsi" w:eastAsiaTheme="minorEastAsia" w:hAnsiTheme="minorHAnsi" w:cstheme="minorBidi"/>
            <w:noProof/>
            <w:szCs w:val="22"/>
            <w:lang w:eastAsia="en-GB"/>
          </w:rPr>
          <w:tab/>
        </w:r>
        <w:r w:rsidRPr="001852AE" w:rsidDel="001852AE">
          <w:rPr>
            <w:rStyle w:val="Hyperlink"/>
            <w:noProof/>
          </w:rPr>
          <w:delText>Radio navigation systems - distribution and range</w:delText>
        </w:r>
        <w:r w:rsidDel="001852AE">
          <w:rPr>
            <w:noProof/>
            <w:webHidden/>
          </w:rPr>
          <w:tab/>
          <w:delText>12</w:delText>
        </w:r>
      </w:del>
    </w:p>
    <w:p w14:paraId="3ED8182B" w14:textId="77777777" w:rsidR="001852AE" w:rsidDel="001852AE" w:rsidRDefault="001852AE">
      <w:pPr>
        <w:pStyle w:val="TableofFigures"/>
        <w:rPr>
          <w:del w:id="151" w:author="alang" w:date="2012-09-26T23:43:00Z"/>
          <w:rFonts w:asciiTheme="minorHAnsi" w:eastAsiaTheme="minorEastAsia" w:hAnsiTheme="minorHAnsi" w:cstheme="minorBidi"/>
          <w:noProof/>
          <w:szCs w:val="22"/>
          <w:lang w:eastAsia="en-GB"/>
        </w:rPr>
      </w:pPr>
      <w:del w:id="152" w:author="alang" w:date="2012-09-26T23:43:00Z">
        <w:r w:rsidRPr="001852AE" w:rsidDel="001852AE">
          <w:rPr>
            <w:rStyle w:val="Hyperlink"/>
            <w:noProof/>
          </w:rPr>
          <w:delText>Figure 3</w:delText>
        </w:r>
        <w:r w:rsidDel="001852AE">
          <w:rPr>
            <w:rFonts w:asciiTheme="minorHAnsi" w:eastAsiaTheme="minorEastAsia" w:hAnsiTheme="minorHAnsi" w:cstheme="minorBidi"/>
            <w:noProof/>
            <w:szCs w:val="22"/>
            <w:lang w:eastAsia="en-GB"/>
          </w:rPr>
          <w:tab/>
        </w:r>
        <w:r w:rsidRPr="001852AE" w:rsidDel="001852AE">
          <w:rPr>
            <w:rStyle w:val="Hyperlink"/>
            <w:noProof/>
          </w:rPr>
          <w:delText>Current and anticipated Radio Navigation Systems</w:delText>
        </w:r>
        <w:r w:rsidDel="001852AE">
          <w:rPr>
            <w:noProof/>
            <w:webHidden/>
          </w:rPr>
          <w:tab/>
          <w:delText>18</w:delText>
        </w:r>
      </w:del>
    </w:p>
    <w:p w14:paraId="0323F77A" w14:textId="77777777" w:rsidR="003657D5" w:rsidDel="001852AE" w:rsidRDefault="00D27911" w:rsidP="003657D5">
      <w:pPr>
        <w:pStyle w:val="TableofFigures"/>
        <w:tabs>
          <w:tab w:val="clear" w:pos="1418"/>
          <w:tab w:val="left" w:pos="1134"/>
        </w:tabs>
        <w:ind w:left="1134" w:hanging="1134"/>
        <w:rPr>
          <w:del w:id="153" w:author="alang" w:date="2012-09-26T23:38:00Z"/>
          <w:rFonts w:ascii="Calibri" w:hAnsi="Calibri"/>
          <w:noProof/>
          <w:szCs w:val="22"/>
          <w:lang w:eastAsia="en-GB"/>
        </w:rPr>
      </w:pPr>
      <w:del w:id="154" w:author="alang" w:date="2012-09-26T23:38:00Z">
        <w:r w:rsidRPr="00D27911">
          <w:rPr>
            <w:rPrChange w:id="155" w:author="alang" w:date="2012-09-26T23:38:00Z">
              <w:rPr>
                <w:rStyle w:val="Hyperlink"/>
                <w:noProof/>
              </w:rPr>
            </w:rPrChange>
          </w:rPr>
          <w:delText>Figure 1</w:delText>
        </w:r>
        <w:r w:rsidR="003657D5" w:rsidDel="001852AE">
          <w:rPr>
            <w:rFonts w:ascii="Calibri" w:hAnsi="Calibri"/>
            <w:noProof/>
            <w:szCs w:val="22"/>
            <w:lang w:eastAsia="en-GB"/>
          </w:rPr>
          <w:tab/>
        </w:r>
        <w:r w:rsidRPr="00D27911">
          <w:rPr>
            <w:rPrChange w:id="156" w:author="alang" w:date="2012-09-26T23:38:00Z">
              <w:rPr>
                <w:rStyle w:val="Hyperlink"/>
                <w:noProof/>
              </w:rPr>
            </w:rPrChange>
          </w:rPr>
          <w:delText>Candidate systems to provide robust positioning, navigation and timing.  The grey shadowed Systems are already identified by IMO as part of a WWRNS.</w:delText>
        </w:r>
        <w:r w:rsidR="003657D5" w:rsidDel="001852AE">
          <w:rPr>
            <w:noProof/>
            <w:webHidden/>
          </w:rPr>
          <w:tab/>
          <w:delText>11</w:delText>
        </w:r>
      </w:del>
    </w:p>
    <w:p w14:paraId="15D9AC3C" w14:textId="77777777" w:rsidR="003657D5" w:rsidDel="001852AE" w:rsidRDefault="00D27911" w:rsidP="003657D5">
      <w:pPr>
        <w:pStyle w:val="TableofFigures"/>
        <w:tabs>
          <w:tab w:val="clear" w:pos="1418"/>
          <w:tab w:val="left" w:pos="1134"/>
        </w:tabs>
        <w:ind w:left="1134" w:hanging="1134"/>
        <w:rPr>
          <w:del w:id="157" w:author="alang" w:date="2012-09-26T23:38:00Z"/>
          <w:rFonts w:ascii="Calibri" w:hAnsi="Calibri"/>
          <w:noProof/>
          <w:szCs w:val="22"/>
          <w:lang w:eastAsia="en-GB"/>
        </w:rPr>
      </w:pPr>
      <w:del w:id="158" w:author="alang" w:date="2012-09-26T23:38:00Z">
        <w:r w:rsidRPr="00D27911">
          <w:rPr>
            <w:rPrChange w:id="159" w:author="alang" w:date="2012-09-26T23:38:00Z">
              <w:rPr>
                <w:rStyle w:val="Hyperlink"/>
                <w:noProof/>
              </w:rPr>
            </w:rPrChange>
          </w:rPr>
          <w:delText>Figure 2</w:delText>
        </w:r>
        <w:r w:rsidR="003657D5" w:rsidDel="001852AE">
          <w:rPr>
            <w:rFonts w:ascii="Calibri" w:hAnsi="Calibri"/>
            <w:noProof/>
            <w:szCs w:val="22"/>
            <w:lang w:eastAsia="en-GB"/>
          </w:rPr>
          <w:tab/>
        </w:r>
        <w:r w:rsidRPr="00D27911">
          <w:rPr>
            <w:rPrChange w:id="160" w:author="alang" w:date="2012-09-26T23:38:00Z">
              <w:rPr>
                <w:rStyle w:val="Hyperlink"/>
                <w:noProof/>
              </w:rPr>
            </w:rPrChange>
          </w:rPr>
          <w:delText>Radio navigation systems - distribution and range</w:delText>
        </w:r>
        <w:r w:rsidR="003657D5" w:rsidDel="001852AE">
          <w:rPr>
            <w:noProof/>
            <w:webHidden/>
          </w:rPr>
          <w:tab/>
          <w:delText>12</w:delText>
        </w:r>
      </w:del>
    </w:p>
    <w:p w14:paraId="5AB13404" w14:textId="77777777" w:rsidR="003657D5" w:rsidDel="001852AE" w:rsidRDefault="00D27911" w:rsidP="003657D5">
      <w:pPr>
        <w:pStyle w:val="TableofFigures"/>
        <w:tabs>
          <w:tab w:val="clear" w:pos="1418"/>
          <w:tab w:val="left" w:pos="1134"/>
        </w:tabs>
        <w:ind w:left="1134" w:hanging="1134"/>
        <w:rPr>
          <w:del w:id="161" w:author="alang" w:date="2012-09-26T23:38:00Z"/>
          <w:rFonts w:ascii="Calibri" w:hAnsi="Calibri"/>
          <w:noProof/>
          <w:szCs w:val="22"/>
          <w:lang w:eastAsia="en-GB"/>
        </w:rPr>
      </w:pPr>
      <w:del w:id="162" w:author="alang" w:date="2012-09-26T23:38:00Z">
        <w:r w:rsidRPr="00D27911">
          <w:rPr>
            <w:rPrChange w:id="163" w:author="alang" w:date="2012-09-26T23:38:00Z">
              <w:rPr>
                <w:rStyle w:val="Hyperlink"/>
                <w:noProof/>
              </w:rPr>
            </w:rPrChange>
          </w:rPr>
          <w:delText>Figure 3</w:delText>
        </w:r>
        <w:r w:rsidR="003657D5" w:rsidDel="001852AE">
          <w:rPr>
            <w:rFonts w:ascii="Calibri" w:hAnsi="Calibri"/>
            <w:noProof/>
            <w:szCs w:val="22"/>
            <w:lang w:eastAsia="en-GB"/>
          </w:rPr>
          <w:tab/>
        </w:r>
        <w:r w:rsidRPr="00D27911">
          <w:rPr>
            <w:rPrChange w:id="164" w:author="alang" w:date="2012-09-26T23:38:00Z">
              <w:rPr>
                <w:rStyle w:val="Hyperlink"/>
                <w:noProof/>
              </w:rPr>
            </w:rPrChange>
          </w:rPr>
          <w:delText>Current and anticipated Radio Navigation Systems</w:delText>
        </w:r>
        <w:r w:rsidR="003657D5" w:rsidDel="001852AE">
          <w:rPr>
            <w:noProof/>
            <w:webHidden/>
          </w:rPr>
          <w:tab/>
          <w:delText>17</w:delText>
        </w:r>
      </w:del>
    </w:p>
    <w:p w14:paraId="5B257377" w14:textId="77777777" w:rsidR="003657D5" w:rsidDel="001852AE" w:rsidRDefault="00D27911" w:rsidP="003657D5">
      <w:pPr>
        <w:pStyle w:val="TableofFigures"/>
        <w:tabs>
          <w:tab w:val="clear" w:pos="1418"/>
          <w:tab w:val="left" w:pos="1134"/>
        </w:tabs>
        <w:ind w:left="1134" w:hanging="1134"/>
        <w:rPr>
          <w:del w:id="165" w:author="alang" w:date="2012-09-26T23:38:00Z"/>
          <w:rFonts w:ascii="Calibri" w:hAnsi="Calibri"/>
          <w:noProof/>
          <w:szCs w:val="22"/>
          <w:lang w:eastAsia="en-GB"/>
        </w:rPr>
      </w:pPr>
      <w:del w:id="166" w:author="alang" w:date="2012-09-26T23:38:00Z">
        <w:r w:rsidRPr="00D27911">
          <w:rPr>
            <w:rPrChange w:id="167" w:author="alang" w:date="2012-09-26T23:38:00Z">
              <w:rPr>
                <w:rStyle w:val="Hyperlink"/>
                <w:noProof/>
              </w:rPr>
            </w:rPrChange>
          </w:rPr>
          <w:delText>Figure 4</w:delText>
        </w:r>
        <w:r w:rsidR="003657D5" w:rsidDel="001852AE">
          <w:rPr>
            <w:rFonts w:ascii="Calibri" w:hAnsi="Calibri"/>
            <w:noProof/>
            <w:szCs w:val="22"/>
            <w:lang w:eastAsia="en-GB"/>
          </w:rPr>
          <w:tab/>
        </w:r>
        <w:r w:rsidRPr="00D27911">
          <w:rPr>
            <w:rPrChange w:id="168" w:author="alang" w:date="2012-09-26T23:38:00Z">
              <w:rPr>
                <w:rStyle w:val="Hyperlink"/>
                <w:noProof/>
              </w:rPr>
            </w:rPrChange>
          </w:rPr>
          <w:delText>Integrated PNT Device, as part of onboard e-Navigation Architecture</w:delText>
        </w:r>
        <w:r w:rsidR="003657D5" w:rsidDel="001852AE">
          <w:rPr>
            <w:noProof/>
            <w:webHidden/>
          </w:rPr>
          <w:tab/>
          <w:delText>23</w:delText>
        </w:r>
      </w:del>
    </w:p>
    <w:p w14:paraId="46CB794B" w14:textId="77777777" w:rsidR="00986D5A" w:rsidRPr="00371BEF" w:rsidRDefault="00D27911" w:rsidP="00380C7B">
      <w:r>
        <w:fldChar w:fldCharType="end"/>
      </w:r>
    </w:p>
    <w:p w14:paraId="06F8FCA7" w14:textId="77777777" w:rsidR="006427BF" w:rsidRDefault="00460028" w:rsidP="0017579B">
      <w:pPr>
        <w:pStyle w:val="Title"/>
      </w:pPr>
      <w:r w:rsidRPr="00371BEF">
        <w:br w:type="page"/>
      </w:r>
      <w:bookmarkStart w:id="169" w:name="_Toc244956674"/>
      <w:r w:rsidR="00123EAA">
        <w:lastRenderedPageBreak/>
        <w:t>Executive summary</w:t>
      </w:r>
      <w:bookmarkEnd w:id="169"/>
    </w:p>
    <w:p w14:paraId="1901544F" w14:textId="77777777" w:rsidR="0017579B" w:rsidRPr="00371BEF" w:rsidRDefault="0017579B" w:rsidP="0017579B">
      <w:pPr>
        <w:pStyle w:val="Title"/>
      </w:pPr>
    </w:p>
    <w:p w14:paraId="630C12AB" w14:textId="77777777" w:rsidR="00123EAA" w:rsidRDefault="00123EAA" w:rsidP="00123EAA">
      <w:pPr>
        <w:pStyle w:val="BodyText"/>
        <w:rPr>
          <w:lang w:eastAsia="de-DE"/>
        </w:rPr>
      </w:pPr>
      <w:r>
        <w:rPr>
          <w:lang w:eastAsia="de-DE"/>
        </w:rPr>
        <w:t>The International Association of Marine Aids to Navigation and Lighthouse Authorities (IALA) exists to:</w:t>
      </w:r>
    </w:p>
    <w:p w14:paraId="61351E42" w14:textId="77777777" w:rsidR="00123EAA" w:rsidRDefault="00123EAA" w:rsidP="00123EAA">
      <w:pPr>
        <w:pStyle w:val="Bullet1"/>
      </w:pPr>
      <w:r>
        <w:t>harmonise standards for aids to navigation systems worldwide;</w:t>
      </w:r>
    </w:p>
    <w:p w14:paraId="4DD6B8A5" w14:textId="77777777" w:rsidR="00123EAA" w:rsidRDefault="00123EAA" w:rsidP="00123EAA">
      <w:pPr>
        <w:pStyle w:val="Bullet1"/>
      </w:pPr>
      <w:r>
        <w:t>facilitate the safe and efficient movement of shipping, and;</w:t>
      </w:r>
    </w:p>
    <w:p w14:paraId="417676A5" w14:textId="77777777" w:rsidR="00123EAA" w:rsidRDefault="00123EAA" w:rsidP="00123EAA">
      <w:pPr>
        <w:pStyle w:val="Bullet1"/>
      </w:pPr>
      <w:proofErr w:type="gramStart"/>
      <w:r>
        <w:t>enhance</w:t>
      </w:r>
      <w:proofErr w:type="gramEnd"/>
      <w:r>
        <w:t xml:space="preserve"> the protection of the maritime envi</w:t>
      </w:r>
      <w:r w:rsidR="00206BF0">
        <w:t>ronment.</w:t>
      </w:r>
    </w:p>
    <w:p w14:paraId="78B27693" w14:textId="77777777" w:rsidR="00123EAA" w:rsidRDefault="00123EAA" w:rsidP="00123EAA">
      <w:pPr>
        <w:pStyle w:val="BodyText"/>
        <w:rPr>
          <w:lang w:eastAsia="de-DE"/>
        </w:rPr>
      </w:pPr>
      <w:r>
        <w:rPr>
          <w:lang w:eastAsia="de-DE"/>
        </w:rPr>
        <w:t xml:space="preserve">This IALA World Wide Radio Navigation Plan aims to build on individual National and Regional plans and </w:t>
      </w:r>
      <w:proofErr w:type="gramStart"/>
      <w:r>
        <w:rPr>
          <w:lang w:eastAsia="de-DE"/>
        </w:rPr>
        <w:t>identify</w:t>
      </w:r>
      <w:proofErr w:type="gramEnd"/>
      <w:r>
        <w:rPr>
          <w:lang w:eastAsia="de-DE"/>
        </w:rPr>
        <w:t xml:space="preserve"> the Radio Navigation components which will be key to the successful implementation of e-Navigation. </w:t>
      </w:r>
      <w:r w:rsidR="00206BF0">
        <w:rPr>
          <w:lang w:eastAsia="de-DE"/>
        </w:rPr>
        <w:t xml:space="preserve"> </w:t>
      </w:r>
      <w:r>
        <w:rPr>
          <w:lang w:eastAsia="de-DE"/>
        </w:rPr>
        <w:t>One of the cornerstones of e-Navigation is the universal availability of robust position-fixing, navigation and timing services.</w:t>
      </w:r>
    </w:p>
    <w:p w14:paraId="717BCF0C" w14:textId="77777777" w:rsidR="006427BF" w:rsidRPr="00371BEF" w:rsidRDefault="00123EAA" w:rsidP="00123EAA">
      <w:pPr>
        <w:pStyle w:val="BodyText"/>
        <w:rPr>
          <w:lang w:eastAsia="de-DE"/>
        </w:rPr>
      </w:pPr>
      <w:r>
        <w:rPr>
          <w:lang w:eastAsia="de-DE"/>
        </w:rPr>
        <w:t>The plan provides guidance to IALA members regarding potential future developments, which will enable members to identify areas requiring resource allocation and research activity.</w:t>
      </w:r>
    </w:p>
    <w:p w14:paraId="35C3040F" w14:textId="77777777" w:rsidR="0017579B" w:rsidRDefault="00123EAA" w:rsidP="0017579B">
      <w:pPr>
        <w:pStyle w:val="Title"/>
        <w:rPr>
          <w:highlight w:val="green"/>
        </w:rPr>
      </w:pPr>
      <w:r>
        <w:rPr>
          <w:highlight w:val="green"/>
        </w:rPr>
        <w:br w:type="page"/>
      </w:r>
      <w:bookmarkStart w:id="170" w:name="_Toc244956675"/>
      <w:r w:rsidR="0017579B" w:rsidRPr="00123EAA">
        <w:lastRenderedPageBreak/>
        <w:t>IALA World Wide Radio Navigation Plan</w:t>
      </w:r>
      <w:bookmarkEnd w:id="170"/>
    </w:p>
    <w:p w14:paraId="157F814D" w14:textId="77777777" w:rsidR="0017579B" w:rsidRPr="0017579B" w:rsidRDefault="0017579B" w:rsidP="00206BF0">
      <w:pPr>
        <w:pStyle w:val="Heading1"/>
      </w:pPr>
      <w:bookmarkStart w:id="171" w:name="_Toc244956676"/>
      <w:r>
        <w:t>Introduction</w:t>
      </w:r>
      <w:bookmarkEnd w:id="171"/>
    </w:p>
    <w:p w14:paraId="5790363F" w14:textId="77777777" w:rsidR="006427BF" w:rsidRDefault="0017579B" w:rsidP="00371BEF">
      <w:pPr>
        <w:pStyle w:val="Heading2"/>
      </w:pPr>
      <w:bookmarkStart w:id="172" w:name="_Toc244956677"/>
      <w:r>
        <w:t>General</w:t>
      </w:r>
      <w:bookmarkEnd w:id="172"/>
    </w:p>
    <w:p w14:paraId="527DEF78" w14:textId="77777777" w:rsidR="00CA2868" w:rsidRDefault="00CA2868" w:rsidP="00CA2868">
      <w:pPr>
        <w:pStyle w:val="BodyText"/>
      </w:pPr>
      <w:r>
        <w:t>The International Association of Marine Aids to Navigation and Lighthouse Authorities (IALA) was formed in 1957 as a non-government, non-profit making, technical association that provides a framework for aids to navigation authorities, manufacturers and consultants from all parts of the world to work with a common effort to:</w:t>
      </w:r>
    </w:p>
    <w:p w14:paraId="4458AD9A" w14:textId="77777777" w:rsidR="00CA2868" w:rsidRDefault="00CA2868" w:rsidP="00CA2868">
      <w:pPr>
        <w:pStyle w:val="Bullet1"/>
        <w:rPr>
          <w:rFonts w:cs="Arial"/>
        </w:rPr>
      </w:pPr>
      <w:r w:rsidRPr="00D07F95">
        <w:t>harmonise standards for aids to navigation systems worldwide;</w:t>
      </w:r>
    </w:p>
    <w:p w14:paraId="1908D313" w14:textId="77777777" w:rsidR="00CA2868" w:rsidRPr="00D07F95" w:rsidRDefault="00CA2868" w:rsidP="00CA2868">
      <w:pPr>
        <w:pStyle w:val="Bullet1"/>
        <w:rPr>
          <w:rFonts w:cs="Arial"/>
        </w:rPr>
      </w:pPr>
      <w:r w:rsidRPr="00D07F95">
        <w:t>facilitate the safe and efficient movement of shipping, and;</w:t>
      </w:r>
    </w:p>
    <w:p w14:paraId="0296497C" w14:textId="77777777" w:rsidR="00CA2868" w:rsidRDefault="00CA2868" w:rsidP="00CA2868">
      <w:pPr>
        <w:pStyle w:val="Bullet1"/>
        <w:rPr>
          <w:rFonts w:cs="Arial"/>
        </w:rPr>
      </w:pPr>
      <w:proofErr w:type="gramStart"/>
      <w:r>
        <w:t>enhance</w:t>
      </w:r>
      <w:proofErr w:type="gramEnd"/>
      <w:r>
        <w:t xml:space="preserve"> the protect</w:t>
      </w:r>
      <w:r w:rsidR="00151B9B">
        <w:t>ion of the marine environment.</w:t>
      </w:r>
    </w:p>
    <w:p w14:paraId="5A8DDBC2" w14:textId="77777777" w:rsidR="00CA2868" w:rsidRDefault="00CA2868" w:rsidP="00CA2868">
      <w:pPr>
        <w:pStyle w:val="BodyText"/>
      </w:pPr>
      <w:r>
        <w:t>The functions of IALA include, among other things:</w:t>
      </w:r>
    </w:p>
    <w:p w14:paraId="0F3486C9" w14:textId="77777777" w:rsidR="00CA2868" w:rsidRDefault="00CA2868" w:rsidP="00CA2868">
      <w:pPr>
        <w:pStyle w:val="Bullet1"/>
        <w:rPr>
          <w:rFonts w:cs="Arial"/>
        </w:rPr>
      </w:pPr>
      <w:r>
        <w:t xml:space="preserve">developing international cooperation by promoting close working relationships </w:t>
      </w:r>
      <w:r w:rsidR="00151B9B">
        <w:t>and assistance between members;</w:t>
      </w:r>
    </w:p>
    <w:p w14:paraId="6D238750" w14:textId="77777777" w:rsidR="00CA2868" w:rsidRDefault="00CA2868" w:rsidP="00CA2868">
      <w:pPr>
        <w:pStyle w:val="Bullet1"/>
        <w:rPr>
          <w:rFonts w:cs="Arial"/>
        </w:rPr>
      </w:pPr>
      <w:r>
        <w:t>collecting and circulating information on recent developments and matters of common interest;</w:t>
      </w:r>
    </w:p>
    <w:p w14:paraId="070AEE0B" w14:textId="77777777" w:rsidR="00CA2868" w:rsidRDefault="00CA2868" w:rsidP="00CA2868">
      <w:pPr>
        <w:pStyle w:val="Bullet1"/>
        <w:rPr>
          <w:rFonts w:cs="Arial"/>
        </w:rPr>
      </w:pPr>
      <w:proofErr w:type="gramStart"/>
      <w:r>
        <w:t>liaison</w:t>
      </w:r>
      <w:proofErr w:type="gramEnd"/>
      <w:r>
        <w:t xml:space="preserve"> with relevant inter-governmental, international and other organisations.  For example, the International Maritime Organization (IMO), the International Hydrographic Organisation (IHO), the Commission on Illumination (CIE), and the International Telecommunication Union (ITU);</w:t>
      </w:r>
    </w:p>
    <w:p w14:paraId="495AD7B7" w14:textId="77777777" w:rsidR="00CA2868" w:rsidRDefault="00CA2868" w:rsidP="00CA2868">
      <w:pPr>
        <w:pStyle w:val="Bullet1"/>
        <w:rPr>
          <w:rFonts w:cs="Arial"/>
        </w:rPr>
      </w:pPr>
      <w:r>
        <w:t>liaison with organisations representing the aids to navigation users;</w:t>
      </w:r>
    </w:p>
    <w:p w14:paraId="3D125867" w14:textId="77777777" w:rsidR="00CA2868" w:rsidRDefault="00CA2868" w:rsidP="00CA2868">
      <w:pPr>
        <w:pStyle w:val="Bullet1"/>
        <w:rPr>
          <w:rFonts w:cs="Arial"/>
        </w:rPr>
      </w:pPr>
      <w:r>
        <w:t>addressing emerging navigational technologies, hydrographic matters and vessel traffic management;</w:t>
      </w:r>
    </w:p>
    <w:p w14:paraId="03D647DB" w14:textId="77777777" w:rsidR="00CA2868" w:rsidRDefault="00CA2868" w:rsidP="00CA2868">
      <w:pPr>
        <w:pStyle w:val="Heading3"/>
        <w:rPr>
          <w:lang w:val="en-AU"/>
        </w:rPr>
      </w:pPr>
      <w:bookmarkStart w:id="173" w:name="_Toc244956678"/>
      <w:proofErr w:type="gramStart"/>
      <w:r>
        <w:t>e</w:t>
      </w:r>
      <w:proofErr w:type="gramEnd"/>
      <w:r>
        <w:t>-Navigation</w:t>
      </w:r>
      <w:bookmarkEnd w:id="173"/>
    </w:p>
    <w:p w14:paraId="4E8F4744" w14:textId="77777777" w:rsidR="00CA2868" w:rsidRDefault="00CA2868" w:rsidP="00CA2868">
      <w:pPr>
        <w:pStyle w:val="BodyText"/>
        <w:rPr>
          <w:lang w:val="en-US"/>
        </w:rPr>
      </w:pPr>
      <w:proofErr w:type="gramStart"/>
      <w:r>
        <w:rPr>
          <w:lang w:val="en-US"/>
        </w:rPr>
        <w:t>e</w:t>
      </w:r>
      <w:proofErr w:type="gramEnd"/>
      <w:r>
        <w:rPr>
          <w:lang w:val="en-US"/>
        </w:rPr>
        <w:t xml:space="preserve">-Navigation is an International Maritime Organization (IMO) led concept based on the </w:t>
      </w:r>
      <w:proofErr w:type="spellStart"/>
      <w:r>
        <w:rPr>
          <w:lang w:val="en-US"/>
        </w:rPr>
        <w:t>harmonisation</w:t>
      </w:r>
      <w:proofErr w:type="spellEnd"/>
      <w:r>
        <w:rPr>
          <w:lang w:val="en-US"/>
        </w:rPr>
        <w:t xml:space="preserve"> of marine navigation systems and supporting shore services driven by user needs.</w:t>
      </w:r>
    </w:p>
    <w:p w14:paraId="69ADEA12" w14:textId="77777777" w:rsidR="00CA2868" w:rsidRDefault="00CA2868" w:rsidP="00CA2868">
      <w:pPr>
        <w:pStyle w:val="BodyText"/>
        <w:rPr>
          <w:lang w:val="en-US"/>
        </w:rPr>
      </w:pPr>
      <w:r>
        <w:rPr>
          <w:lang w:val="en-US"/>
        </w:rPr>
        <w:t>The working definition of e-Navigation as adopted by IMO is:</w:t>
      </w:r>
    </w:p>
    <w:p w14:paraId="4FF9A3BB" w14:textId="77777777" w:rsidR="00CA2868" w:rsidRPr="00CA2868" w:rsidRDefault="00CA2868" w:rsidP="00CA2868">
      <w:pPr>
        <w:pStyle w:val="BodyText"/>
        <w:ind w:left="567"/>
        <w:rPr>
          <w:i/>
          <w:lang w:val="en-US"/>
        </w:rPr>
      </w:pPr>
      <w:proofErr w:type="gramStart"/>
      <w:r w:rsidRPr="00CA2868">
        <w:rPr>
          <w:i/>
          <w:lang w:val="en-US"/>
        </w:rPr>
        <w:t>e</w:t>
      </w:r>
      <w:proofErr w:type="gramEnd"/>
      <w:r w:rsidRPr="00CA2868">
        <w:rPr>
          <w:i/>
          <w:lang w:val="en-US"/>
        </w:rPr>
        <w:t xml:space="preserve">-Navigation is the </w:t>
      </w:r>
      <w:proofErr w:type="spellStart"/>
      <w:r w:rsidRPr="00CA2868">
        <w:rPr>
          <w:i/>
          <w:lang w:val="en-US"/>
        </w:rPr>
        <w:t>harmonised</w:t>
      </w:r>
      <w:proofErr w:type="spellEnd"/>
      <w:r w:rsidRPr="00CA2868">
        <w:rPr>
          <w:i/>
          <w:lang w:val="en-US"/>
        </w:rPr>
        <w:t xml:space="preserve"> collection, integration, exchange, presentation and analysis of maritime information onboard and ashore by electronic means to enhance berth to berth navigation and related services, for safety and security at sea and prote</w:t>
      </w:r>
      <w:r w:rsidR="007E33B8">
        <w:rPr>
          <w:i/>
          <w:lang w:val="en-US"/>
        </w:rPr>
        <w:t>ction of the marine environment.</w:t>
      </w:r>
    </w:p>
    <w:p w14:paraId="370B2C0E" w14:textId="77777777" w:rsidR="00CA2868" w:rsidRDefault="00CA2868" w:rsidP="00CA2868">
      <w:pPr>
        <w:pStyle w:val="BodyText"/>
        <w:rPr>
          <w:lang w:val="en-US"/>
        </w:rPr>
      </w:pPr>
      <w:r>
        <w:rPr>
          <w:lang w:val="en-US"/>
        </w:rPr>
        <w:t>There are 3 key elements or strands that must first be in place before e-Navigation can be realized:</w:t>
      </w:r>
    </w:p>
    <w:p w14:paraId="42A5D6E0" w14:textId="77777777" w:rsidR="00CA2868" w:rsidRDefault="00CA2868" w:rsidP="00CA2868">
      <w:pPr>
        <w:pStyle w:val="Bullet1"/>
      </w:pPr>
      <w:r>
        <w:t xml:space="preserve">Electronic Navigation Chart (ENC) </w:t>
      </w:r>
      <w:r w:rsidR="00151B9B">
        <w:t>coverage of navigational areas;</w:t>
      </w:r>
    </w:p>
    <w:p w14:paraId="6F311548" w14:textId="77777777" w:rsidR="00CA2868" w:rsidRDefault="00CA2868" w:rsidP="00CA2868">
      <w:pPr>
        <w:pStyle w:val="Bullet1"/>
      </w:pPr>
      <w:r>
        <w:t>a robust electronic position, navigation and timin</w:t>
      </w:r>
      <w:r w:rsidR="00151B9B">
        <w:t>g system (with redundancy); and</w:t>
      </w:r>
    </w:p>
    <w:p w14:paraId="490A570E" w14:textId="77777777" w:rsidR="00CA2868" w:rsidRDefault="00CA2868" w:rsidP="00CA2868">
      <w:pPr>
        <w:pStyle w:val="Bullet1"/>
      </w:pPr>
      <w:proofErr w:type="gramStart"/>
      <w:r>
        <w:t>an</w:t>
      </w:r>
      <w:proofErr w:type="gramEnd"/>
      <w:r>
        <w:t xml:space="preserve"> agreed infrastructure of communications to link ship and shore.</w:t>
      </w:r>
    </w:p>
    <w:p w14:paraId="2CBA7D24" w14:textId="77777777" w:rsidR="00CA2868" w:rsidRDefault="00CA2868" w:rsidP="00CA2868">
      <w:pPr>
        <w:pStyle w:val="Heading3"/>
      </w:pPr>
      <w:bookmarkStart w:id="174" w:name="_Toc244956679"/>
      <w:r>
        <w:t>Aim &amp; Vision</w:t>
      </w:r>
      <w:bookmarkEnd w:id="174"/>
    </w:p>
    <w:p w14:paraId="095FABBE" w14:textId="77777777" w:rsidR="00CA2868" w:rsidRDefault="00CA2868" w:rsidP="00CA2868">
      <w:pPr>
        <w:pStyle w:val="BodyText"/>
      </w:pPr>
      <w:r>
        <w:t>The aim of IALA is:</w:t>
      </w:r>
    </w:p>
    <w:p w14:paraId="364C4D73" w14:textId="77777777" w:rsidR="00CA2868" w:rsidRPr="00CA2868" w:rsidRDefault="00CA2868" w:rsidP="00CA2868">
      <w:pPr>
        <w:pStyle w:val="BodyText"/>
        <w:ind w:left="567"/>
        <w:rPr>
          <w:i/>
        </w:rPr>
      </w:pPr>
      <w:r w:rsidRPr="00CA2868">
        <w:rPr>
          <w:i/>
        </w:rPr>
        <w:t>Fostering the safe, economic and efficient movement of vessels by improvements and harmonisation of aids to navigation worldwide</w:t>
      </w:r>
      <w:r w:rsidR="007E33B8">
        <w:rPr>
          <w:i/>
        </w:rPr>
        <w:t>.</w:t>
      </w:r>
    </w:p>
    <w:p w14:paraId="2843FBD0" w14:textId="77777777" w:rsidR="00CA2868" w:rsidRDefault="00CA2868" w:rsidP="00CA2868">
      <w:pPr>
        <w:pStyle w:val="BodyText"/>
        <w:rPr>
          <w:i/>
        </w:rPr>
      </w:pPr>
      <w:proofErr w:type="gramStart"/>
      <w:r>
        <w:rPr>
          <w:iCs/>
        </w:rPr>
        <w:t>while</w:t>
      </w:r>
      <w:proofErr w:type="gramEnd"/>
      <w:r>
        <w:rPr>
          <w:iCs/>
        </w:rPr>
        <w:t xml:space="preserve"> the </w:t>
      </w:r>
      <w:r w:rsidR="00151B9B">
        <w:t>Vision of IALA is:</w:t>
      </w:r>
    </w:p>
    <w:p w14:paraId="53201588" w14:textId="77777777" w:rsidR="00CA2868" w:rsidRPr="00CA2868" w:rsidRDefault="00CA2868" w:rsidP="00CA2868">
      <w:pPr>
        <w:pStyle w:val="BodyText"/>
        <w:ind w:left="567"/>
        <w:rPr>
          <w:i/>
        </w:rPr>
      </w:pPr>
      <w:r w:rsidRPr="00CA2868">
        <w:rPr>
          <w:i/>
        </w:rPr>
        <w:lastRenderedPageBreak/>
        <w:t>Safe m</w:t>
      </w:r>
      <w:r w:rsidR="00151B9B">
        <w:rPr>
          <w:i/>
        </w:rPr>
        <w:t>arine navigation in a world of:</w:t>
      </w:r>
    </w:p>
    <w:p w14:paraId="10E6DA60" w14:textId="77777777" w:rsidR="00CA2868" w:rsidRPr="00CA2868" w:rsidRDefault="00CA2868" w:rsidP="00CA2868">
      <w:pPr>
        <w:pStyle w:val="Bullet2"/>
        <w:rPr>
          <w:lang w:val="da-DK"/>
        </w:rPr>
      </w:pPr>
      <w:r w:rsidRPr="00CA2868">
        <w:rPr>
          <w:lang w:val="da-DK"/>
        </w:rPr>
        <w:t>Larger and faster ships</w:t>
      </w:r>
      <w:r w:rsidR="00151B9B">
        <w:rPr>
          <w:lang w:val="da-DK"/>
        </w:rPr>
        <w:t>;</w:t>
      </w:r>
    </w:p>
    <w:p w14:paraId="035451CC" w14:textId="77777777" w:rsidR="00CA2868" w:rsidRPr="00CA2868" w:rsidRDefault="00CA2868" w:rsidP="00CA2868">
      <w:pPr>
        <w:pStyle w:val="Bullet2"/>
        <w:rPr>
          <w:lang w:val="da-DK"/>
        </w:rPr>
      </w:pPr>
      <w:r w:rsidRPr="00CA2868">
        <w:rPr>
          <w:lang w:val="da-DK"/>
        </w:rPr>
        <w:t>Changing economy &amp; technology</w:t>
      </w:r>
      <w:r w:rsidR="00151B9B">
        <w:rPr>
          <w:lang w:val="da-DK"/>
        </w:rPr>
        <w:t>;</w:t>
      </w:r>
    </w:p>
    <w:p w14:paraId="54D2A612" w14:textId="77777777" w:rsidR="00CA2868" w:rsidRPr="00CA2868" w:rsidRDefault="00CA2868" w:rsidP="00CA2868">
      <w:pPr>
        <w:pStyle w:val="Bullet2"/>
        <w:rPr>
          <w:lang w:val="da-DK"/>
        </w:rPr>
      </w:pPr>
      <w:r w:rsidRPr="00CA2868">
        <w:rPr>
          <w:lang w:val="da-DK"/>
        </w:rPr>
        <w:t>Stringent standards</w:t>
      </w:r>
      <w:r w:rsidR="00151B9B">
        <w:rPr>
          <w:lang w:val="da-DK"/>
        </w:rPr>
        <w:t>;</w:t>
      </w:r>
    </w:p>
    <w:p w14:paraId="3039EBC4" w14:textId="77777777" w:rsidR="00CA2868" w:rsidRPr="00CA2868" w:rsidRDefault="00CA2868" w:rsidP="00CA2868">
      <w:pPr>
        <w:pStyle w:val="Bullet2"/>
        <w:rPr>
          <w:lang w:val="da-DK"/>
        </w:rPr>
      </w:pPr>
      <w:r w:rsidRPr="00CA2868">
        <w:rPr>
          <w:lang w:val="da-DK"/>
        </w:rPr>
        <w:t>Holistic approach (e-Navigation)</w:t>
      </w:r>
      <w:r w:rsidR="00151B9B">
        <w:rPr>
          <w:lang w:val="da-DK"/>
        </w:rPr>
        <w:t>;</w:t>
      </w:r>
    </w:p>
    <w:p w14:paraId="391685E9" w14:textId="77777777" w:rsidR="00CA2868" w:rsidRPr="00CA2868" w:rsidRDefault="00CA2868" w:rsidP="00CA2868">
      <w:pPr>
        <w:pStyle w:val="Bullet2"/>
        <w:rPr>
          <w:lang w:val="da-DK"/>
        </w:rPr>
      </w:pPr>
      <w:r w:rsidRPr="00CA2868">
        <w:rPr>
          <w:lang w:val="da-DK"/>
        </w:rPr>
        <w:t>Changing waterway use</w:t>
      </w:r>
      <w:r w:rsidR="00151B9B">
        <w:rPr>
          <w:lang w:val="da-DK"/>
        </w:rPr>
        <w:t>.</w:t>
      </w:r>
    </w:p>
    <w:p w14:paraId="301C0EF7" w14:textId="77777777" w:rsidR="00CA2868" w:rsidRDefault="00CA2868" w:rsidP="00CA2868">
      <w:pPr>
        <w:pStyle w:val="BodyText"/>
      </w:pPr>
      <w:r>
        <w:t>With this in mind, IALA has taken an initiative as part of the strategy for the future of e-Navigation by developing a World Wide Radio Navigation Plan.</w:t>
      </w:r>
    </w:p>
    <w:p w14:paraId="3F76F2F8" w14:textId="77777777" w:rsidR="00CA2868" w:rsidRDefault="00CA2868" w:rsidP="00CA2868">
      <w:pPr>
        <w:pStyle w:val="Heading2"/>
      </w:pPr>
      <w:bookmarkStart w:id="175" w:name="_Toc244956680"/>
      <w:r>
        <w:t>Scope and Objectives</w:t>
      </w:r>
      <w:bookmarkEnd w:id="175"/>
    </w:p>
    <w:p w14:paraId="5153FABF" w14:textId="77777777" w:rsidR="00CA2868" w:rsidRDefault="00CA2868" w:rsidP="00CA2868">
      <w:pPr>
        <w:pStyle w:val="BodyText"/>
      </w:pPr>
      <w:r>
        <w:t>The 3 key elements of e-Navigation are identified above.  This document focuses solely on the need to provide robust electronic position, navigation and timing (PNT) information, primarily via radio navigation systems.  It presents the IALA position on current, developing and future PNT systems w</w:t>
      </w:r>
      <w:r w:rsidR="005636B2">
        <w:t>ithin the maritime environment.</w:t>
      </w:r>
    </w:p>
    <w:p w14:paraId="1DC74562" w14:textId="77777777" w:rsidR="00CA2868" w:rsidRDefault="00CA2868" w:rsidP="00CA2868">
      <w:pPr>
        <w:pStyle w:val="BodyText"/>
      </w:pPr>
      <w:r>
        <w:t>This document is aimed at assisting in the formulation of policy for National and Regional Radio Navigation Plans.</w:t>
      </w:r>
    </w:p>
    <w:p w14:paraId="00BD8BD5" w14:textId="77777777" w:rsidR="00CA2868" w:rsidRPr="00CA2868" w:rsidRDefault="00CA2868" w:rsidP="00CA2868">
      <w:pPr>
        <w:pStyle w:val="BodyText"/>
      </w:pPr>
      <w:r>
        <w:t>It is also provided for IALA members and other administrations to assist them in offering their radio navigation systems to IMO as part of the WWRNS.</w:t>
      </w:r>
    </w:p>
    <w:p w14:paraId="02AA2BF2" w14:textId="77777777" w:rsidR="006427BF" w:rsidRPr="00371BEF" w:rsidRDefault="00CA2868" w:rsidP="00CA2868">
      <w:pPr>
        <w:pStyle w:val="Heading1"/>
      </w:pPr>
      <w:bookmarkStart w:id="176" w:name="_Toc244956681"/>
      <w:r>
        <w:t>Background to Service provision</w:t>
      </w:r>
      <w:bookmarkEnd w:id="176"/>
    </w:p>
    <w:p w14:paraId="556493EB" w14:textId="77777777" w:rsidR="006427BF" w:rsidRPr="00371BEF" w:rsidRDefault="00CA2868" w:rsidP="00371BEF">
      <w:pPr>
        <w:pStyle w:val="Heading2"/>
      </w:pPr>
      <w:bookmarkStart w:id="177" w:name="_Toc244956682"/>
      <w:r>
        <w:t>General</w:t>
      </w:r>
      <w:bookmarkEnd w:id="177"/>
    </w:p>
    <w:p w14:paraId="0E8B7BC5" w14:textId="77777777" w:rsidR="006427BF" w:rsidRDefault="00CA2868" w:rsidP="004A3893">
      <w:pPr>
        <w:pStyle w:val="BodyText"/>
        <w:rPr>
          <w:lang w:eastAsia="de-DE"/>
        </w:rPr>
      </w:pPr>
      <w:r w:rsidRPr="00CA2868">
        <w:rPr>
          <w:lang w:eastAsia="de-DE"/>
        </w:rPr>
        <w:t>The IALA Aids to Navigation service provision mix is coming under increasing pressure.</w:t>
      </w:r>
      <w:r>
        <w:rPr>
          <w:lang w:eastAsia="de-DE"/>
        </w:rPr>
        <w:t xml:space="preserve"> </w:t>
      </w:r>
      <w:r w:rsidRPr="00CA2868">
        <w:rPr>
          <w:lang w:eastAsia="de-DE"/>
        </w:rPr>
        <w:t xml:space="preserve"> User requirements are becoming more demanding, whilst at the same time IALA members endeavour to deliver safety critical services at maximum value for money. </w:t>
      </w:r>
      <w:r>
        <w:rPr>
          <w:lang w:eastAsia="de-DE"/>
        </w:rPr>
        <w:t xml:space="preserve"> </w:t>
      </w:r>
      <w:r w:rsidRPr="00CA2868">
        <w:rPr>
          <w:lang w:eastAsia="de-DE"/>
        </w:rPr>
        <w:t>This is in the context of long term growth in shipping traffic and an increasingly litigious legal environment.</w:t>
      </w:r>
      <w:r w:rsidR="005636B2">
        <w:rPr>
          <w:lang w:eastAsia="de-DE"/>
        </w:rPr>
        <w:t xml:space="preserve"> </w:t>
      </w:r>
      <w:r w:rsidRPr="00CA2868">
        <w:rPr>
          <w:lang w:eastAsia="de-DE"/>
        </w:rPr>
        <w:t xml:space="preserve"> Radio</w:t>
      </w:r>
      <w:ins w:id="178" w:author="alang" w:date="2012-03-27T21:01:00Z">
        <w:r w:rsidR="006D5AF2">
          <w:rPr>
            <w:lang w:eastAsia="de-DE"/>
          </w:rPr>
          <w:t xml:space="preserve"> </w:t>
        </w:r>
      </w:ins>
      <w:r w:rsidRPr="00CA2868">
        <w:rPr>
          <w:lang w:eastAsia="de-DE"/>
        </w:rPr>
        <w:t>navigation itself is also adding new levels of complexity to the service provision environment and significant change is anticipated over the next two decades.</w:t>
      </w:r>
    </w:p>
    <w:p w14:paraId="1817F42F" w14:textId="77777777" w:rsidR="00CA2868" w:rsidRDefault="00CA2868" w:rsidP="00CA2868">
      <w:pPr>
        <w:pStyle w:val="Heading2"/>
        <w:rPr>
          <w:lang w:eastAsia="de-DE"/>
        </w:rPr>
      </w:pPr>
      <w:bookmarkStart w:id="179" w:name="_Toc244956683"/>
      <w:r>
        <w:rPr>
          <w:lang w:eastAsia="de-DE"/>
        </w:rPr>
        <w:t>Institutional</w:t>
      </w:r>
      <w:bookmarkEnd w:id="179"/>
    </w:p>
    <w:p w14:paraId="69FF6AB7" w14:textId="77777777" w:rsidR="00CA2868" w:rsidRDefault="00CA2868" w:rsidP="004A3893">
      <w:pPr>
        <w:pStyle w:val="BodyText"/>
        <w:rPr>
          <w:lang w:eastAsia="de-DE"/>
        </w:rPr>
      </w:pPr>
      <w:r w:rsidRPr="00CA2868">
        <w:rPr>
          <w:lang w:eastAsia="de-DE"/>
        </w:rPr>
        <w:t xml:space="preserve">In recent years, there has been a convergence of interests between the various institutional bodies in the international maritime world. </w:t>
      </w:r>
      <w:r>
        <w:rPr>
          <w:lang w:eastAsia="de-DE"/>
        </w:rPr>
        <w:t xml:space="preserve"> </w:t>
      </w:r>
      <w:r w:rsidRPr="00CA2868">
        <w:rPr>
          <w:lang w:eastAsia="de-DE"/>
        </w:rPr>
        <w:t>To optimise e-Navigation, there will be an ongoing need for close co-operation between the International Maritime Organization (IMO), the International Hydrographic Organisation (IHO) and the International Association of Marine Aids to Navigation and Lighthouse Authorities (IALA).</w:t>
      </w:r>
    </w:p>
    <w:p w14:paraId="06ADDECD" w14:textId="77777777" w:rsidR="00CA2868" w:rsidRDefault="00CA2868" w:rsidP="00CA2868">
      <w:pPr>
        <w:pStyle w:val="Heading2"/>
        <w:rPr>
          <w:lang w:eastAsia="de-DE"/>
        </w:rPr>
      </w:pPr>
      <w:bookmarkStart w:id="180" w:name="_Toc244956684"/>
      <w:r>
        <w:rPr>
          <w:lang w:eastAsia="de-DE"/>
        </w:rPr>
        <w:t>Regulatory</w:t>
      </w:r>
      <w:bookmarkEnd w:id="180"/>
    </w:p>
    <w:p w14:paraId="57491CA9" w14:textId="77777777" w:rsidR="00CA2868" w:rsidRDefault="00CA2868" w:rsidP="00CA2868">
      <w:pPr>
        <w:pStyle w:val="BodyText"/>
        <w:rPr>
          <w:lang w:eastAsia="de-DE"/>
        </w:rPr>
      </w:pPr>
      <w:r>
        <w:rPr>
          <w:lang w:eastAsia="de-DE"/>
        </w:rPr>
        <w:t>Globally, there are growing signs that an increasing number of National Administrations are ready to support further legislation to ensure maritime safety, environmental protection and security, for example:</w:t>
      </w:r>
    </w:p>
    <w:p w14:paraId="2ADD7675" w14:textId="77777777" w:rsidR="00CA2868" w:rsidRDefault="00CA2868" w:rsidP="00CA2868">
      <w:pPr>
        <w:pStyle w:val="Bullet1"/>
      </w:pPr>
      <w:r>
        <w:t>at IMO NAV 54 in July 2008, IMO agreed a schedule (2012-2018) for mandatory carriage of ECDIS on SOLAS vessels</w:t>
      </w:r>
      <w:r w:rsidR="00151B9B">
        <w:t>;</w:t>
      </w:r>
    </w:p>
    <w:p w14:paraId="0D163209" w14:textId="77777777" w:rsidR="00CA2868" w:rsidRDefault="00CA2868" w:rsidP="00CA2868">
      <w:pPr>
        <w:pStyle w:val="Bullet1"/>
      </w:pPr>
      <w:r>
        <w:t>IMO have defined an increasing number of Traffic Separation Schemes, with an IHO requirement to regularly resurvey these areas with a high degree of accuracy;</w:t>
      </w:r>
    </w:p>
    <w:p w14:paraId="278A3A58" w14:textId="77777777" w:rsidR="00CA2868" w:rsidRDefault="00CA2868" w:rsidP="00CA2868">
      <w:pPr>
        <w:pStyle w:val="Bullet1"/>
      </w:pPr>
      <w:r>
        <w:t xml:space="preserve">The increasing number of multi-national data-sharing agreements, such as IMO’s LRIT, the European Union’s </w:t>
      </w:r>
      <w:proofErr w:type="spellStart"/>
      <w:r>
        <w:t>SafeSeaNet</w:t>
      </w:r>
      <w:proofErr w:type="spellEnd"/>
      <w:r>
        <w:t xml:space="preserve"> and the Baltic HELCOM Agreement; and</w:t>
      </w:r>
    </w:p>
    <w:p w14:paraId="7CED08D9" w14:textId="77777777" w:rsidR="00CA2868" w:rsidRDefault="00CA2868" w:rsidP="00CA2868">
      <w:pPr>
        <w:pStyle w:val="Bullet1"/>
      </w:pPr>
      <w:r>
        <w:t>The development of Marine Electronic Highways and Motorways of the Sea in high risk areas.</w:t>
      </w:r>
    </w:p>
    <w:p w14:paraId="2C796698" w14:textId="77777777" w:rsidR="00CA2868" w:rsidRDefault="00CA2868" w:rsidP="00CA2868">
      <w:pPr>
        <w:pStyle w:val="BodyText"/>
        <w:rPr>
          <w:lang w:eastAsia="de-DE"/>
        </w:rPr>
      </w:pPr>
      <w:r>
        <w:rPr>
          <w:lang w:eastAsia="de-DE"/>
        </w:rPr>
        <w:lastRenderedPageBreak/>
        <w:t>This is likely to result in greater commonality in service provision between different National Administrations.  It may lead to a strengthening of IMO’s role as regulatory requirements are implemented in a more stringent manner.</w:t>
      </w:r>
    </w:p>
    <w:p w14:paraId="48618F23" w14:textId="77777777" w:rsidR="00CA2868" w:rsidRDefault="00CA2868" w:rsidP="00CA2868">
      <w:pPr>
        <w:pStyle w:val="BodyText"/>
        <w:rPr>
          <w:lang w:eastAsia="de-DE"/>
        </w:rPr>
      </w:pPr>
      <w:r>
        <w:rPr>
          <w:lang w:eastAsia="de-DE"/>
        </w:rPr>
        <w:t>There are moves towards charging ‘market rates’ for the use of radio spectrum in some countries and proposals may be put forward for adoption of this approach internationally.</w:t>
      </w:r>
    </w:p>
    <w:p w14:paraId="61BD1B36" w14:textId="77777777" w:rsidR="00CA2868" w:rsidRDefault="00CA2868" w:rsidP="00CA2868">
      <w:pPr>
        <w:pStyle w:val="Heading2"/>
        <w:rPr>
          <w:lang w:eastAsia="de-DE"/>
        </w:rPr>
      </w:pPr>
      <w:bookmarkStart w:id="181" w:name="_Toc244956685"/>
      <w:r>
        <w:rPr>
          <w:lang w:eastAsia="de-DE"/>
        </w:rPr>
        <w:t>Commercial</w:t>
      </w:r>
      <w:bookmarkEnd w:id="181"/>
    </w:p>
    <w:p w14:paraId="2EC9DD3B" w14:textId="77777777" w:rsidR="00CA2868" w:rsidRDefault="00CA2868" w:rsidP="00CA2868">
      <w:pPr>
        <w:pStyle w:val="BodyText"/>
        <w:rPr>
          <w:lang w:eastAsia="de-DE"/>
        </w:rPr>
      </w:pPr>
      <w:r>
        <w:rPr>
          <w:lang w:eastAsia="de-DE"/>
        </w:rPr>
        <w:t>There are key trends in the global shipping industry that are already having, and will continue to have, a large effect on the service to be delivered:</w:t>
      </w:r>
    </w:p>
    <w:p w14:paraId="1138E885" w14:textId="77777777" w:rsidR="00CA2868" w:rsidRDefault="007E33B8" w:rsidP="00CA2868">
      <w:pPr>
        <w:pStyle w:val="Bullet1"/>
      </w:pPr>
      <w:r>
        <w:t>t</w:t>
      </w:r>
      <w:r w:rsidR="00CA2868">
        <w:t>he continued importance of the maritime sector in supporting global economic growth particularly on the Asia routes - in 2007 the world seaborne trade reached a rec</w:t>
      </w:r>
      <w:r w:rsidR="006D1091">
        <w:t>ord high of 8.02 billion tonnes</w:t>
      </w:r>
      <w:r w:rsidR="006D1091">
        <w:rPr>
          <w:rStyle w:val="FootnoteReference"/>
        </w:rPr>
        <w:footnoteReference w:id="1"/>
      </w:r>
      <w:r w:rsidR="00CA2868">
        <w:t>;</w:t>
      </w:r>
    </w:p>
    <w:p w14:paraId="4F3CDFC0" w14:textId="77777777" w:rsidR="00CA2868" w:rsidRDefault="007E33B8" w:rsidP="00CA2868">
      <w:pPr>
        <w:pStyle w:val="Bullet1"/>
      </w:pPr>
      <w:proofErr w:type="gramStart"/>
      <w:r>
        <w:t>s</w:t>
      </w:r>
      <w:r w:rsidR="00CA2868">
        <w:t>hips</w:t>
      </w:r>
      <w:proofErr w:type="gramEnd"/>
      <w:r w:rsidR="00CA2868">
        <w:t xml:space="preserve"> are becoming larger and faster – Maersk no</w:t>
      </w:r>
      <w:r w:rsidR="00151B9B">
        <w:t xml:space="preserve">w operate eight vessels of the </w:t>
      </w:r>
      <w:r w:rsidR="00CA2868">
        <w:t>Emma Maersk class.  These vessels are 397 metres long, 56 metres wide, can carry 11000 twenty-foot containers and are</w:t>
      </w:r>
      <w:r w:rsidR="00151B9B">
        <w:t xml:space="preserve"> capable of more than 25 knots;</w:t>
      </w:r>
    </w:p>
    <w:p w14:paraId="6D60B3BF" w14:textId="77777777" w:rsidR="00CA2868" w:rsidRDefault="007E33B8" w:rsidP="00CA2868">
      <w:pPr>
        <w:pStyle w:val="Bullet1"/>
      </w:pPr>
      <w:r>
        <w:t>t</w:t>
      </w:r>
      <w:r w:rsidR="00CA2868">
        <w:t>he age profile of the world fleet – over the last decade, the average age of container ships and tankers has decreased markedly although more than 30% of the remainder of the world fleet is more than 20 years old; and</w:t>
      </w:r>
    </w:p>
    <w:p w14:paraId="31DC8EEA" w14:textId="77777777" w:rsidR="00CA2868" w:rsidRDefault="007E33B8" w:rsidP="00CA2868">
      <w:pPr>
        <w:pStyle w:val="Bullet1"/>
      </w:pPr>
      <w:proofErr w:type="gramStart"/>
      <w:r>
        <w:t>a</w:t>
      </w:r>
      <w:proofErr w:type="gramEnd"/>
      <w:r w:rsidR="00CA2868">
        <w:t xml:space="preserve"> move towards increasingly sophisticated integrated bridge equipment, relying on electronic equipment to compensate for much reduced manning levels. </w:t>
      </w:r>
      <w:r w:rsidR="00151B9B">
        <w:t xml:space="preserve"> </w:t>
      </w:r>
      <w:r w:rsidR="00CA2868">
        <w:t>The cost of such equipment is reducing in comparison to the overall cost of building and operating vessels.</w:t>
      </w:r>
    </w:p>
    <w:p w14:paraId="75636977" w14:textId="77777777" w:rsidR="00CA2868" w:rsidRDefault="00CA2868" w:rsidP="00CA2868">
      <w:pPr>
        <w:pStyle w:val="BodyText"/>
        <w:rPr>
          <w:lang w:eastAsia="de-DE"/>
        </w:rPr>
      </w:pPr>
      <w:r>
        <w:rPr>
          <w:lang w:eastAsia="de-DE"/>
        </w:rPr>
        <w:t xml:space="preserve">The pressures on IALA members’ service provision will increase as a result of these trends. </w:t>
      </w:r>
      <w:r w:rsidR="00151B9B">
        <w:rPr>
          <w:lang w:eastAsia="de-DE"/>
        </w:rPr>
        <w:t xml:space="preserve"> </w:t>
      </w:r>
      <w:r>
        <w:rPr>
          <w:lang w:eastAsia="de-DE"/>
        </w:rPr>
        <w:t xml:space="preserve">The size, age and abilities of the international fleet </w:t>
      </w:r>
      <w:proofErr w:type="gramStart"/>
      <w:r>
        <w:rPr>
          <w:lang w:eastAsia="de-DE"/>
        </w:rPr>
        <w:t>is</w:t>
      </w:r>
      <w:proofErr w:type="gramEnd"/>
      <w:r>
        <w:rPr>
          <w:lang w:eastAsia="de-DE"/>
        </w:rPr>
        <w:t xml:space="preserve"> becoming more varied and this has a significant effect upon plans for introducing new AtoN services and equipment.</w:t>
      </w:r>
    </w:p>
    <w:p w14:paraId="01D1FEDC" w14:textId="77777777" w:rsidR="00CA2868" w:rsidRDefault="00CA2868" w:rsidP="00CA2868">
      <w:pPr>
        <w:pStyle w:val="BodyText"/>
        <w:rPr>
          <w:lang w:eastAsia="de-DE"/>
        </w:rPr>
      </w:pPr>
      <w:r>
        <w:rPr>
          <w:lang w:eastAsia="de-DE"/>
        </w:rPr>
        <w:t>As service providers, IALA members must meet the demands of modern, state-of-the-art ships with fully integrated bridge systems as well as 30 year-old cargo ships with basic bridge and navigation equipment.</w:t>
      </w:r>
    </w:p>
    <w:p w14:paraId="702ADE83" w14:textId="77777777" w:rsidR="00CA2868" w:rsidRDefault="00CA2868" w:rsidP="00CA2868">
      <w:pPr>
        <w:pStyle w:val="Heading2"/>
        <w:rPr>
          <w:lang w:eastAsia="de-DE"/>
        </w:rPr>
      </w:pPr>
      <w:bookmarkStart w:id="182" w:name="_Toc244956686"/>
      <w:r>
        <w:rPr>
          <w:lang w:eastAsia="de-DE"/>
        </w:rPr>
        <w:t>Operational</w:t>
      </w:r>
      <w:bookmarkEnd w:id="182"/>
    </w:p>
    <w:p w14:paraId="37A74852" w14:textId="77777777" w:rsidR="00CA2868" w:rsidRDefault="00CA2868" w:rsidP="00CA2868">
      <w:pPr>
        <w:pStyle w:val="BodyText"/>
        <w:rPr>
          <w:lang w:eastAsia="de-DE"/>
        </w:rPr>
      </w:pPr>
      <w:r>
        <w:rPr>
          <w:lang w:eastAsia="de-DE"/>
        </w:rPr>
        <w:t>There are many changes taking place in the operational environment that present new challenges including:</w:t>
      </w:r>
    </w:p>
    <w:p w14:paraId="278E3E98" w14:textId="77777777" w:rsidR="00CA2868" w:rsidRDefault="00CA2868" w:rsidP="006D1091">
      <w:pPr>
        <w:pStyle w:val="Bullet1"/>
      </w:pPr>
      <w:r>
        <w:t>IMO’s and IALA’s support of e-Navigation;</w:t>
      </w:r>
    </w:p>
    <w:p w14:paraId="170407AA" w14:textId="77777777" w:rsidR="00CA2868" w:rsidRDefault="007E33B8" w:rsidP="006D1091">
      <w:pPr>
        <w:pStyle w:val="Bullet1"/>
      </w:pPr>
      <w:r>
        <w:t>t</w:t>
      </w:r>
      <w:r w:rsidR="00CA2868">
        <w:t>he widespread and growing reliance upon GNSS and its role underpinning navigation, situational awareness and communications for e-Navigation;</w:t>
      </w:r>
    </w:p>
    <w:p w14:paraId="10A6D250" w14:textId="77777777" w:rsidR="00CA2868" w:rsidRDefault="007E33B8" w:rsidP="006D1091">
      <w:pPr>
        <w:pStyle w:val="Bullet1"/>
      </w:pPr>
      <w:r>
        <w:t>g</w:t>
      </w:r>
      <w:r w:rsidR="00CA2868">
        <w:t>rowing deployment of local and specific Traffic Management Schemes to meet ever more stringent requirements at higher capacity levels; and</w:t>
      </w:r>
    </w:p>
    <w:p w14:paraId="6ADEFA76" w14:textId="77777777" w:rsidR="00CA2868" w:rsidRDefault="007E33B8" w:rsidP="006D1091">
      <w:pPr>
        <w:pStyle w:val="Bullet1"/>
      </w:pPr>
      <w:proofErr w:type="gramStart"/>
      <w:r>
        <w:t>t</w:t>
      </w:r>
      <w:r w:rsidR="00CA2868">
        <w:t>he</w:t>
      </w:r>
      <w:proofErr w:type="gramEnd"/>
      <w:r w:rsidR="00CA2868">
        <w:t xml:space="preserve"> balance between traditional navigation skills and the role of new technological advances such as ECDIS and Integrated Bridge Systems.</w:t>
      </w:r>
    </w:p>
    <w:p w14:paraId="073B71F0" w14:textId="77777777" w:rsidR="00CA2868" w:rsidRDefault="00CA2868" w:rsidP="00CA2868">
      <w:pPr>
        <w:pStyle w:val="BodyText"/>
        <w:rPr>
          <w:lang w:eastAsia="de-DE"/>
        </w:rPr>
      </w:pPr>
      <w:r>
        <w:rPr>
          <w:lang w:eastAsia="de-DE"/>
        </w:rPr>
        <w:t>The introduction of GNSS has encouraged mariners to navigate in areas and conditions in which they would not previously have done and the introduction of e</w:t>
      </w:r>
      <w:ins w:id="183" w:author="alang" w:date="2012-03-27T21:06:00Z">
        <w:r w:rsidR="006D5AF2">
          <w:rPr>
            <w:lang w:eastAsia="de-DE"/>
          </w:rPr>
          <w:t>-</w:t>
        </w:r>
      </w:ins>
      <w:del w:id="184" w:author="alang" w:date="2012-03-27T21:06:00Z">
        <w:r w:rsidDel="006D5AF2">
          <w:rPr>
            <w:lang w:eastAsia="de-DE"/>
          </w:rPr>
          <w:delText xml:space="preserve"> </w:delText>
        </w:r>
      </w:del>
      <w:r>
        <w:rPr>
          <w:lang w:eastAsia="de-DE"/>
        </w:rPr>
        <w:t>Navigation will further change the way that ships operate.  As part of its introduction, it is essential to understand what happens when key e-Navigation components (e.g. GNSS) fail or are denied.  Getting the human factors part of this right is also critical: before adopting the technology - safety, liability, on-board training and duty of care must all be considered.</w:t>
      </w:r>
    </w:p>
    <w:p w14:paraId="0E8EBB6A" w14:textId="77777777" w:rsidR="00CA2868" w:rsidRDefault="00CA2868" w:rsidP="00CA2868">
      <w:pPr>
        <w:pStyle w:val="BodyText"/>
        <w:rPr>
          <w:lang w:eastAsia="de-DE"/>
        </w:rPr>
      </w:pPr>
      <w:proofErr w:type="gramStart"/>
      <w:r>
        <w:rPr>
          <w:lang w:eastAsia="de-DE"/>
        </w:rPr>
        <w:lastRenderedPageBreak/>
        <w:t>e</w:t>
      </w:r>
      <w:proofErr w:type="gramEnd"/>
      <w:r>
        <w:rPr>
          <w:lang w:eastAsia="de-DE"/>
        </w:rPr>
        <w:t>-Navigation means that international bodies (IMO, IHO, IALA etc) must work more closely together as the concept encompasses all their areas of responsibility.</w:t>
      </w:r>
    </w:p>
    <w:p w14:paraId="14B87FF7" w14:textId="77777777" w:rsidR="00CA2868" w:rsidRDefault="00CA2868" w:rsidP="00CA2868">
      <w:pPr>
        <w:pStyle w:val="BodyText"/>
        <w:rPr>
          <w:lang w:eastAsia="de-DE"/>
        </w:rPr>
      </w:pPr>
      <w:r>
        <w:rPr>
          <w:lang w:eastAsia="de-DE"/>
        </w:rPr>
        <w:t xml:space="preserve">In 2007, the IMO Sub-Committee on Safety of Navigation (NAV) agreed that there was a need to provide an internationally agreed alternative system for complementing the existing satellite navigation, positioning and timing services to support e-navigation and recognised that potential back up </w:t>
      </w:r>
      <w:r w:rsidR="006D1091">
        <w:rPr>
          <w:lang w:eastAsia="de-DE"/>
        </w:rPr>
        <w:t>systems could be made available</w:t>
      </w:r>
      <w:r w:rsidR="006D1091">
        <w:rPr>
          <w:rStyle w:val="FootnoteReference"/>
          <w:lang w:eastAsia="de-DE"/>
        </w:rPr>
        <w:footnoteReference w:id="2"/>
      </w:r>
      <w:r>
        <w:rPr>
          <w:lang w:eastAsia="de-DE"/>
        </w:rPr>
        <w:t>.</w:t>
      </w:r>
    </w:p>
    <w:p w14:paraId="0511F1E3" w14:textId="77777777" w:rsidR="00CA2868" w:rsidRDefault="006D1091" w:rsidP="006D1091">
      <w:pPr>
        <w:pStyle w:val="Heading2"/>
        <w:rPr>
          <w:lang w:eastAsia="de-DE"/>
        </w:rPr>
      </w:pPr>
      <w:bookmarkStart w:id="185" w:name="_Toc244956687"/>
      <w:r>
        <w:rPr>
          <w:lang w:eastAsia="de-DE"/>
        </w:rPr>
        <w:t>Technical</w:t>
      </w:r>
      <w:bookmarkEnd w:id="185"/>
    </w:p>
    <w:p w14:paraId="1C794C10" w14:textId="77777777" w:rsidR="006D1091" w:rsidRDefault="006D1091" w:rsidP="006D1091">
      <w:pPr>
        <w:pStyle w:val="BodyText"/>
        <w:rPr>
          <w:lang w:eastAsia="de-DE"/>
        </w:rPr>
      </w:pPr>
      <w:r>
        <w:rPr>
          <w:lang w:eastAsia="de-DE"/>
        </w:rPr>
        <w:t>Significant changes to underpinning services and systems are expected over the next two decades:</w:t>
      </w:r>
    </w:p>
    <w:p w14:paraId="7467B6EF" w14:textId="77777777" w:rsidR="006D1091" w:rsidRDefault="007E33B8" w:rsidP="006D1091">
      <w:pPr>
        <w:pStyle w:val="Bullet1"/>
      </w:pPr>
      <w:r>
        <w:t>t</w:t>
      </w:r>
      <w:r w:rsidR="006D1091">
        <w:t>he development and proliferation of GNSS services;</w:t>
      </w:r>
    </w:p>
    <w:p w14:paraId="49E1E6B6" w14:textId="77777777" w:rsidR="006D1091" w:rsidRDefault="007E33B8" w:rsidP="006D1091">
      <w:pPr>
        <w:pStyle w:val="Bullet1"/>
      </w:pPr>
      <w:r>
        <w:t>t</w:t>
      </w:r>
      <w:r w:rsidR="006D1091">
        <w:t>he development of additional GNSS augmentation services;</w:t>
      </w:r>
    </w:p>
    <w:p w14:paraId="7A5C9F91" w14:textId="77777777" w:rsidR="006D1091" w:rsidRDefault="007E33B8" w:rsidP="006D1091">
      <w:pPr>
        <w:pStyle w:val="Bullet1"/>
      </w:pPr>
      <w:r>
        <w:t>t</w:t>
      </w:r>
      <w:r w:rsidR="006D1091">
        <w:t>he deployment of AIS as an AtoN;</w:t>
      </w:r>
    </w:p>
    <w:p w14:paraId="4E627A81" w14:textId="77777777" w:rsidR="006D1091" w:rsidRDefault="007E33B8" w:rsidP="006D1091">
      <w:pPr>
        <w:pStyle w:val="Bullet1"/>
      </w:pPr>
      <w:r>
        <w:t>f</w:t>
      </w:r>
      <w:r w:rsidR="006D1091">
        <w:t>urther developments of AIS or complementary technologies, including Virtual AtoN;</w:t>
      </w:r>
    </w:p>
    <w:p w14:paraId="33029861" w14:textId="77777777" w:rsidR="006D1091" w:rsidRDefault="007E33B8" w:rsidP="006D1091">
      <w:pPr>
        <w:pStyle w:val="Bullet1"/>
      </w:pPr>
      <w:r>
        <w:t>n</w:t>
      </w:r>
      <w:r w:rsidR="006D1091">
        <w:t xml:space="preserve">ew technology radar that is not required to trigger existing </w:t>
      </w:r>
      <w:proofErr w:type="spellStart"/>
      <w:ins w:id="186" w:author="alang" w:date="2012-09-25T14:35:00Z">
        <w:r w:rsidR="00723286">
          <w:t>R</w:t>
        </w:r>
      </w:ins>
      <w:del w:id="187" w:author="alang" w:date="2012-09-25T14:35:00Z">
        <w:r w:rsidR="006D1091" w:rsidDel="00723286">
          <w:delText>r</w:delText>
        </w:r>
      </w:del>
      <w:r w:rsidR="006D1091">
        <w:t>acons</w:t>
      </w:r>
      <w:proofErr w:type="spellEnd"/>
      <w:r w:rsidR="006D1091">
        <w:t>;</w:t>
      </w:r>
    </w:p>
    <w:p w14:paraId="059CA233" w14:textId="77777777" w:rsidR="006D1091" w:rsidRDefault="007E33B8" w:rsidP="006D1091">
      <w:pPr>
        <w:pStyle w:val="Bullet1"/>
      </w:pPr>
      <w:r>
        <w:t>t</w:t>
      </w:r>
      <w:r w:rsidR="006D1091">
        <w:t>he prospect of the international provision of eLoran;</w:t>
      </w:r>
    </w:p>
    <w:p w14:paraId="650733A6" w14:textId="77777777" w:rsidR="006D1091" w:rsidRDefault="006D5AF2" w:rsidP="006D1091">
      <w:pPr>
        <w:pStyle w:val="Bullet1"/>
      </w:pPr>
      <w:proofErr w:type="gramStart"/>
      <w:ins w:id="188" w:author="alang" w:date="2012-03-27T21:07:00Z">
        <w:r>
          <w:t>t</w:t>
        </w:r>
      </w:ins>
      <w:proofErr w:type="gramEnd"/>
      <w:del w:id="189" w:author="alang" w:date="2012-03-27T21:07:00Z">
        <w:r w:rsidR="006D1091" w:rsidDel="006D5AF2">
          <w:delText>T</w:delText>
        </w:r>
      </w:del>
      <w:del w:id="190" w:author="Nick Ward" w:date="2011-10-03T18:15:00Z">
        <w:r w:rsidR="007E33B8" w:rsidDel="00EB0098">
          <w:delText>t</w:delText>
        </w:r>
      </w:del>
      <w:r w:rsidR="006D1091">
        <w:t>he evolution of e-Navigation with improved communications between stakeholders.</w:t>
      </w:r>
    </w:p>
    <w:p w14:paraId="60555F30" w14:textId="77777777" w:rsidR="006D1091" w:rsidRDefault="006D1091" w:rsidP="006D1091">
      <w:pPr>
        <w:pStyle w:val="BodyText"/>
        <w:rPr>
          <w:lang w:eastAsia="de-DE"/>
        </w:rPr>
      </w:pPr>
      <w:r>
        <w:rPr>
          <w:lang w:eastAsia="de-DE"/>
        </w:rPr>
        <w:t>These new systems and services provide us with an ever-increasing array of options through which to optimise service level, and minimise risk and cost.  At the same time, the need for co-ordination between IALA members, and with key stakeholders such as IMO has never been more important as we endeavour to ensure consistent levels of service provision on an international basis.</w:t>
      </w:r>
    </w:p>
    <w:p w14:paraId="4631A641" w14:textId="77777777" w:rsidR="006D1091" w:rsidRDefault="006D1091" w:rsidP="006D1091">
      <w:pPr>
        <w:pStyle w:val="BodyText"/>
        <w:rPr>
          <w:lang w:eastAsia="de-DE"/>
        </w:rPr>
      </w:pPr>
      <w:r>
        <w:rPr>
          <w:lang w:eastAsia="de-DE"/>
        </w:rPr>
        <w:t>It must also be remembered that there will be a continuing need for a supporting backbone of physical AtoNs, many of which are platforms supporting multiple systems, mixing radio and visual AtoNs.</w:t>
      </w:r>
    </w:p>
    <w:p w14:paraId="79C3E214" w14:textId="77777777" w:rsidR="001A2B50" w:rsidRDefault="006D1091" w:rsidP="00A14A4B">
      <w:pPr>
        <w:pStyle w:val="Heading1"/>
      </w:pPr>
      <w:bookmarkStart w:id="191" w:name="_Toc244956688"/>
      <w:r>
        <w:t>The IALA World Wide Radio Navigation Plan</w:t>
      </w:r>
      <w:bookmarkEnd w:id="191"/>
    </w:p>
    <w:p w14:paraId="6AC50AA1" w14:textId="77777777" w:rsidR="006D1091" w:rsidRPr="006D1091" w:rsidRDefault="006D1091" w:rsidP="006D1091">
      <w:pPr>
        <w:pStyle w:val="Heading2"/>
        <w:rPr>
          <w:lang w:eastAsia="de-DE"/>
        </w:rPr>
      </w:pPr>
      <w:bookmarkStart w:id="192" w:name="_Toc244956689"/>
      <w:r w:rsidRPr="006D1091">
        <w:rPr>
          <w:lang w:eastAsia="de-DE"/>
        </w:rPr>
        <w:t>Overview</w:t>
      </w:r>
      <w:bookmarkEnd w:id="192"/>
    </w:p>
    <w:p w14:paraId="2435BBF3" w14:textId="77777777" w:rsidR="006D1091" w:rsidRDefault="006D1091" w:rsidP="006D1091">
      <w:pPr>
        <w:pStyle w:val="BodyText"/>
        <w:rPr>
          <w:lang w:eastAsia="de-DE"/>
        </w:rPr>
      </w:pPr>
      <w:r>
        <w:rPr>
          <w:lang w:eastAsia="de-DE"/>
        </w:rPr>
        <w:t>The aim of this section is to list the existing and emerging radio-navigation systems as well as the augmentation systems required to provide local, regional and worldwide distribution.  These systems or a combination of them can be used as a source of positio</w:t>
      </w:r>
      <w:r w:rsidR="00151B9B">
        <w:rPr>
          <w:lang w:eastAsia="de-DE"/>
        </w:rPr>
        <w:t>n, navigation and timing (PNT).</w:t>
      </w:r>
    </w:p>
    <w:p w14:paraId="3C781DB0" w14:textId="77777777" w:rsidR="006D1091" w:rsidRDefault="006D1091" w:rsidP="006D1091">
      <w:pPr>
        <w:pStyle w:val="BodyText"/>
        <w:rPr>
          <w:lang w:eastAsia="de-DE"/>
        </w:rPr>
      </w:pPr>
      <w:r>
        <w:rPr>
          <w:lang w:eastAsia="de-DE"/>
        </w:rPr>
        <w:t>The only PNT systems that currently meet IMO requirements as a WWRNS on a global basis are GPS and GLONASS.  Therefore marine navigation is highly dependent on GNSS for PNT information.  This provides real time information regarding the position of the vessel, and also a direct input into such onboard systems as:</w:t>
      </w:r>
    </w:p>
    <w:p w14:paraId="6717BC8E" w14:textId="77777777" w:rsidR="006D1091" w:rsidRDefault="006D1091" w:rsidP="006D1091">
      <w:pPr>
        <w:pStyle w:val="Bullet1"/>
      </w:pPr>
      <w:r>
        <w:t>Integrated Bridge Systems;</w:t>
      </w:r>
    </w:p>
    <w:p w14:paraId="14A988B4" w14:textId="77777777" w:rsidR="006D1091" w:rsidRDefault="006D1091" w:rsidP="006D1091">
      <w:pPr>
        <w:pStyle w:val="Bullet1"/>
      </w:pPr>
      <w:r>
        <w:t>ECDIS;</w:t>
      </w:r>
    </w:p>
    <w:p w14:paraId="46EE1132" w14:textId="77777777" w:rsidR="006D1091" w:rsidRDefault="006D1091" w:rsidP="006D1091">
      <w:pPr>
        <w:pStyle w:val="Bullet1"/>
      </w:pPr>
      <w:r>
        <w:t>ARPA / radar;</w:t>
      </w:r>
    </w:p>
    <w:p w14:paraId="361680A8" w14:textId="77777777" w:rsidR="006D1091" w:rsidRDefault="006D1091" w:rsidP="006D1091">
      <w:pPr>
        <w:pStyle w:val="Bullet1"/>
      </w:pPr>
      <w:r>
        <w:t>GMDSS;</w:t>
      </w:r>
    </w:p>
    <w:p w14:paraId="1852908A" w14:textId="77777777" w:rsidR="006D1091" w:rsidRDefault="006D1091" w:rsidP="006D1091">
      <w:pPr>
        <w:pStyle w:val="Bullet1"/>
      </w:pPr>
      <w:r>
        <w:t>AIS;</w:t>
      </w:r>
    </w:p>
    <w:p w14:paraId="327FBA00" w14:textId="77777777" w:rsidR="006D1091" w:rsidRDefault="006D1091" w:rsidP="006D1091">
      <w:pPr>
        <w:pStyle w:val="Bullet1"/>
      </w:pPr>
      <w:r>
        <w:t>LRIT;</w:t>
      </w:r>
    </w:p>
    <w:p w14:paraId="690F70DB" w14:textId="77777777" w:rsidR="006D1091" w:rsidRDefault="006D1091" w:rsidP="006D1091">
      <w:pPr>
        <w:pStyle w:val="Bullet1"/>
      </w:pPr>
      <w:r>
        <w:lastRenderedPageBreak/>
        <w:t>VDR.</w:t>
      </w:r>
    </w:p>
    <w:p w14:paraId="1069801E" w14:textId="77777777" w:rsidR="006D1091" w:rsidRDefault="006D1091" w:rsidP="006D1091">
      <w:pPr>
        <w:pStyle w:val="BodyText"/>
      </w:pPr>
      <w:r>
        <w:t>These inputs influence both the onboard decision-making process on each vessel, and also that on other vessels and ashore by relaying the vessel information via AIS.</w:t>
      </w:r>
    </w:p>
    <w:p w14:paraId="3A64AA5C" w14:textId="77777777" w:rsidR="006D1091" w:rsidRDefault="006D1091" w:rsidP="006D1091">
      <w:pPr>
        <w:pStyle w:val="BodyText"/>
      </w:pPr>
      <w:r>
        <w:t>The shore-based marine infrastructure is also dependent on PNT information for:</w:t>
      </w:r>
    </w:p>
    <w:p w14:paraId="42E84C63" w14:textId="77777777" w:rsidR="006D1091" w:rsidRDefault="007E33B8" w:rsidP="006D1091">
      <w:pPr>
        <w:pStyle w:val="Bullet1"/>
      </w:pPr>
      <w:r>
        <w:t>p</w:t>
      </w:r>
      <w:r w:rsidR="006D1091">
        <w:t>osition reports to VTS;</w:t>
      </w:r>
    </w:p>
    <w:p w14:paraId="64C737F2" w14:textId="77777777" w:rsidR="006D1091" w:rsidRDefault="006D1091" w:rsidP="006D1091">
      <w:pPr>
        <w:pStyle w:val="Bullet1"/>
      </w:pPr>
      <w:r>
        <w:t>LRIT;</w:t>
      </w:r>
    </w:p>
    <w:p w14:paraId="49BA31C7" w14:textId="77777777" w:rsidR="006D1091" w:rsidRDefault="007E33B8" w:rsidP="006D1091">
      <w:pPr>
        <w:pStyle w:val="Bullet1"/>
      </w:pPr>
      <w:r>
        <w:t>s</w:t>
      </w:r>
      <w:r w:rsidR="006D1091">
        <w:t>ynchronising time slots in AIS;</w:t>
      </w:r>
    </w:p>
    <w:p w14:paraId="07148A98" w14:textId="77777777" w:rsidR="006D1091" w:rsidRDefault="007E33B8" w:rsidP="006D1091">
      <w:pPr>
        <w:pStyle w:val="Bullet1"/>
      </w:pPr>
      <w:r>
        <w:t>s</w:t>
      </w:r>
      <w:r w:rsidR="006D1091">
        <w:t>ynchronising flashing lights;</w:t>
      </w:r>
    </w:p>
    <w:p w14:paraId="3A15A0E4" w14:textId="77777777" w:rsidR="006D1091" w:rsidRDefault="007E33B8" w:rsidP="006D1091">
      <w:pPr>
        <w:pStyle w:val="Bullet1"/>
      </w:pPr>
      <w:proofErr w:type="gramStart"/>
      <w:r>
        <w:t>s</w:t>
      </w:r>
      <w:r w:rsidR="006D1091">
        <w:t>ynchronising</w:t>
      </w:r>
      <w:proofErr w:type="gramEnd"/>
      <w:r w:rsidR="006D1091">
        <w:t xml:space="preserve"> communication systems.</w:t>
      </w:r>
    </w:p>
    <w:p w14:paraId="6ACA2317" w14:textId="77777777" w:rsidR="006D1091" w:rsidRDefault="006D1091" w:rsidP="006D1091">
      <w:pPr>
        <w:pStyle w:val="BodyText"/>
        <w:rPr>
          <w:lang w:eastAsia="de-DE"/>
        </w:rPr>
      </w:pPr>
      <w:r>
        <w:rPr>
          <w:lang w:eastAsia="de-DE"/>
        </w:rPr>
        <w:t xml:space="preserve">Robust PNT information will become an essential foundation of e-Navigation, and requires three complementary components: </w:t>
      </w:r>
    </w:p>
    <w:p w14:paraId="67B12882" w14:textId="77777777" w:rsidR="006D1091" w:rsidRDefault="007E33B8" w:rsidP="006D1091">
      <w:pPr>
        <w:pStyle w:val="Bullet1"/>
      </w:pPr>
      <w:r>
        <w:t>a</w:t>
      </w:r>
      <w:r w:rsidR="006D1091">
        <w:t xml:space="preserve"> </w:t>
      </w:r>
      <w:ins w:id="193" w:author="alang" w:date="2012-03-27T21:09:00Z">
        <w:r w:rsidR="006D5AF2">
          <w:t>c</w:t>
        </w:r>
      </w:ins>
      <w:del w:id="194" w:author="alang" w:date="2012-03-27T21:09:00Z">
        <w:r w:rsidR="006D1091" w:rsidDel="006D5AF2">
          <w:delText>C</w:delText>
        </w:r>
      </w:del>
      <w:r w:rsidR="006D1091">
        <w:t>ore Global Navigation Satellite System (GNSS);</w:t>
      </w:r>
    </w:p>
    <w:p w14:paraId="126BE682" w14:textId="77777777" w:rsidR="006D1091" w:rsidRDefault="007E33B8" w:rsidP="006D1091">
      <w:pPr>
        <w:pStyle w:val="Bullet1"/>
      </w:pPr>
      <w:r>
        <w:t>a</w:t>
      </w:r>
      <w:r w:rsidR="006D1091">
        <w:t>ugmentation of GNSS to ensure that GNSS system performance is fit for purpose;</w:t>
      </w:r>
    </w:p>
    <w:p w14:paraId="5076D68D" w14:textId="77777777" w:rsidR="006D1091" w:rsidRPr="006D1091" w:rsidRDefault="007E33B8" w:rsidP="006D1091">
      <w:pPr>
        <w:pStyle w:val="Bullet1"/>
      </w:pPr>
      <w:proofErr w:type="gramStart"/>
      <w:r>
        <w:t>a</w:t>
      </w:r>
      <w:r w:rsidR="006D1091">
        <w:t>dequate</w:t>
      </w:r>
      <w:proofErr w:type="gramEnd"/>
      <w:r w:rsidR="006D1091">
        <w:t xml:space="preserve"> backup in the event of GNSS system failure.</w:t>
      </w:r>
    </w:p>
    <w:p w14:paraId="7A11CA71" w14:textId="77777777" w:rsidR="008544C8" w:rsidRDefault="008544C8" w:rsidP="008544C8">
      <w:pPr>
        <w:pStyle w:val="BodyText"/>
        <w:rPr>
          <w:highlight w:val="green"/>
          <w:lang w:eastAsia="de-DE"/>
        </w:rPr>
      </w:pPr>
      <w:r>
        <w:rPr>
          <w:lang w:eastAsia="de-DE"/>
        </w:rPr>
        <w:br w:type="page"/>
      </w:r>
      <w:r w:rsidR="006D1091" w:rsidRPr="006D1091">
        <w:rPr>
          <w:lang w:eastAsia="de-DE"/>
        </w:rPr>
        <w:lastRenderedPageBreak/>
        <w:t>Potential components of a World Wide Radio Navigation System are depicted below:</w:t>
      </w:r>
      <w:r w:rsidR="001E0905">
        <w:rPr>
          <w:rFonts w:cs="Arial"/>
          <w:noProof/>
          <w:lang w:eastAsia="en-GB"/>
        </w:rPr>
        <w:pict w14:anchorId="1BF723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5" type="#_x0000_t75" style="position:absolute;left:0;text-align:left;margin-left:-22.05pt;margin-top:33pt;width:420.15pt;height:429.25pt;z-index:251654656;mso-position-horizontal-relative:text;mso-position-vertical-relative:text">
            <v:imagedata r:id="rId11" o:title=""/>
            <w10:wrap type="topAndBottom"/>
          </v:shape>
          <o:OLEObject Type="Embed" ProgID="Visio.Drawing.11" ShapeID="_x0000_s1145" DrawAspect="Content" ObjectID="_1284184517" r:id="rId12"/>
        </w:pict>
      </w:r>
    </w:p>
    <w:p w14:paraId="17904E7C" w14:textId="77777777" w:rsidR="008544C8" w:rsidRPr="008544C8" w:rsidRDefault="008544C8" w:rsidP="008544C8"/>
    <w:p w14:paraId="161FA139" w14:textId="77777777" w:rsidR="008544C8" w:rsidRDefault="008544C8" w:rsidP="008544C8">
      <w:pPr>
        <w:pStyle w:val="Figure"/>
      </w:pPr>
      <w:bookmarkStart w:id="195" w:name="_Toc336466315"/>
      <w:r w:rsidRPr="008544C8">
        <w:t>Candidate systems to provide robust pos</w:t>
      </w:r>
      <w:r>
        <w:t xml:space="preserve">itioning, navigation and timing. </w:t>
      </w:r>
      <w:r w:rsidRPr="008544C8">
        <w:t xml:space="preserve"> The grey shadowed Systems are already identified by IMO as part of a WWRNS.</w:t>
      </w:r>
      <w:bookmarkEnd w:id="195"/>
    </w:p>
    <w:p w14:paraId="5678C7B2" w14:textId="77777777" w:rsidR="008544C8" w:rsidRDefault="008544C8" w:rsidP="008544C8">
      <w:pPr>
        <w:pStyle w:val="BodyText"/>
        <w:rPr>
          <w:lang w:eastAsia="en-GB"/>
        </w:rPr>
      </w:pPr>
      <w:r>
        <w:rPr>
          <w:lang w:eastAsia="en-GB"/>
        </w:rPr>
        <w:t>It should be noted that:</w:t>
      </w:r>
    </w:p>
    <w:p w14:paraId="7291D625" w14:textId="77777777" w:rsidR="008544C8" w:rsidRDefault="007E33B8" w:rsidP="008544C8">
      <w:pPr>
        <w:pStyle w:val="Bullet1"/>
      </w:pPr>
      <w:r>
        <w:t>o</w:t>
      </w:r>
      <w:r w:rsidR="008544C8">
        <w:t>nly terrestrial/ground-based components are operated by IALA Member Administrations;</w:t>
      </w:r>
    </w:p>
    <w:p w14:paraId="5FD14B84" w14:textId="77777777" w:rsidR="008544C8" w:rsidRDefault="008544C8" w:rsidP="008544C8">
      <w:pPr>
        <w:pStyle w:val="Bullet1"/>
      </w:pPr>
      <w:r>
        <w:t>Space Based Augmentation Systems transmit via satellites, but require ground station infrastructure including reference stations.</w:t>
      </w:r>
    </w:p>
    <w:p w14:paraId="7B4AED60" w14:textId="77777777" w:rsidR="008544C8" w:rsidRDefault="008544C8" w:rsidP="008544C8">
      <w:pPr>
        <w:pStyle w:val="Heading3"/>
      </w:pPr>
      <w:bookmarkStart w:id="196" w:name="_Toc244956690"/>
      <w:r>
        <w:t>Requirements</w:t>
      </w:r>
      <w:bookmarkEnd w:id="196"/>
    </w:p>
    <w:p w14:paraId="048187B2" w14:textId="77777777" w:rsidR="008544C8" w:rsidRDefault="008544C8" w:rsidP="008544C8">
      <w:pPr>
        <w:pStyle w:val="BodyText"/>
        <w:rPr>
          <w:lang w:eastAsia="en-GB"/>
        </w:rPr>
      </w:pPr>
      <w:r>
        <w:rPr>
          <w:lang w:eastAsia="en-GB"/>
        </w:rPr>
        <w:t xml:space="preserve">Requirements for navigation systems are generally described as their ability to meet five core functions: </w:t>
      </w:r>
    </w:p>
    <w:p w14:paraId="783F690A" w14:textId="77777777" w:rsidR="008544C8" w:rsidRDefault="007E33B8" w:rsidP="008544C8">
      <w:pPr>
        <w:pStyle w:val="Bullet1"/>
      </w:pPr>
      <w:r>
        <w:t>a</w:t>
      </w:r>
      <w:r w:rsidR="008544C8">
        <w:t>ccuracy;</w:t>
      </w:r>
    </w:p>
    <w:p w14:paraId="33AD995F" w14:textId="77777777" w:rsidR="008544C8" w:rsidRDefault="007E33B8" w:rsidP="008544C8">
      <w:pPr>
        <w:pStyle w:val="Bullet1"/>
      </w:pPr>
      <w:r>
        <w:t>a</w:t>
      </w:r>
      <w:r w:rsidR="008544C8">
        <w:t>vailability;</w:t>
      </w:r>
    </w:p>
    <w:p w14:paraId="25E1AB5A" w14:textId="77777777" w:rsidR="008544C8" w:rsidRDefault="007E33B8" w:rsidP="008544C8">
      <w:pPr>
        <w:pStyle w:val="Bullet1"/>
      </w:pPr>
      <w:r>
        <w:t>c</w:t>
      </w:r>
      <w:r w:rsidR="008544C8">
        <w:t>ontinuity;</w:t>
      </w:r>
    </w:p>
    <w:p w14:paraId="5D776D5E" w14:textId="77777777" w:rsidR="008544C8" w:rsidRDefault="007E33B8" w:rsidP="008544C8">
      <w:pPr>
        <w:pStyle w:val="Bullet1"/>
      </w:pPr>
      <w:r>
        <w:lastRenderedPageBreak/>
        <w:t>i</w:t>
      </w:r>
      <w:r w:rsidR="008544C8">
        <w:t>ntegrity;</w:t>
      </w:r>
    </w:p>
    <w:p w14:paraId="49AB888A" w14:textId="77777777" w:rsidR="008544C8" w:rsidRDefault="007E33B8" w:rsidP="008544C8">
      <w:pPr>
        <w:pStyle w:val="Bullet1"/>
      </w:pPr>
      <w:r>
        <w:t>c</w:t>
      </w:r>
      <w:r w:rsidR="008544C8">
        <w:t>overage;</w:t>
      </w:r>
    </w:p>
    <w:p w14:paraId="54A1E45B" w14:textId="77777777" w:rsidR="008544C8" w:rsidRPr="008544C8" w:rsidRDefault="008544C8" w:rsidP="008544C8">
      <w:pPr>
        <w:pStyle w:val="BodyText"/>
      </w:pPr>
      <w:r w:rsidRPr="008544C8">
        <w:t>These functions are defined in other publications, such as the IALA Aids to Navigation Guide (N</w:t>
      </w:r>
      <w:r w:rsidR="00151B9B" w:rsidRPr="008544C8">
        <w:t>AVGUIDE</w:t>
      </w:r>
      <w:r w:rsidRPr="008544C8">
        <w:t xml:space="preserve">). </w:t>
      </w:r>
      <w:r>
        <w:t xml:space="preserve"> </w:t>
      </w:r>
      <w:r w:rsidRPr="008544C8">
        <w:t xml:space="preserve">Marine requirements standards are summarised in IMO Resolutions </w:t>
      </w:r>
      <w:proofErr w:type="gramStart"/>
      <w:r w:rsidRPr="008544C8">
        <w:t>A.</w:t>
      </w:r>
      <w:ins w:id="197" w:author="Nick Ward" w:date="2012-01-11T10:39:00Z">
        <w:r w:rsidR="00275226">
          <w:t>1046(</w:t>
        </w:r>
        <w:proofErr w:type="gramEnd"/>
        <w:r w:rsidR="00275226">
          <w:t>27)</w:t>
        </w:r>
      </w:ins>
      <w:del w:id="198" w:author="Nick Ward" w:date="2012-01-11T10:39:00Z">
        <w:r w:rsidRPr="008544C8" w:rsidDel="00275226">
          <w:delText>953(23)</w:delText>
        </w:r>
      </w:del>
      <w:r w:rsidRPr="008544C8">
        <w:t xml:space="preserve"> Worl</w:t>
      </w:r>
      <w:r>
        <w:t>d-Wide Radio-Navigation System</w:t>
      </w:r>
      <w:r>
        <w:rPr>
          <w:rStyle w:val="FootnoteReference"/>
        </w:rPr>
        <w:footnoteReference w:id="3"/>
      </w:r>
      <w:r>
        <w:t xml:space="preserve"> </w:t>
      </w:r>
      <w:r w:rsidRPr="008544C8">
        <w:t>(see Annex A), and A.915(22) Revised Maritime Policy and Requirements for a Future Globa</w:t>
      </w:r>
      <w:r>
        <w:t>l Navigation Satellite System</w:t>
      </w:r>
      <w:r>
        <w:rPr>
          <w:rStyle w:val="FootnoteReference"/>
        </w:rPr>
        <w:footnoteReference w:id="4"/>
      </w:r>
      <w:r>
        <w:t>.</w:t>
      </w:r>
    </w:p>
    <w:p w14:paraId="61C2692C" w14:textId="77777777" w:rsidR="008544C8" w:rsidRPr="008544C8" w:rsidRDefault="008544C8" w:rsidP="008544C8">
      <w:pPr>
        <w:pStyle w:val="BodyText"/>
      </w:pPr>
      <w:r w:rsidRPr="008544C8">
        <w:t>The ability of differing technologies to provide coverage for different phases of navigation is shown below:</w:t>
      </w:r>
    </w:p>
    <w:p w14:paraId="7A49AF52" w14:textId="77777777" w:rsidR="008544C8" w:rsidRDefault="008544C8" w:rsidP="008544C8">
      <w:pPr>
        <w:pStyle w:val="Figure"/>
      </w:pPr>
      <w:bookmarkStart w:id="201" w:name="_Toc336466316"/>
      <w:r w:rsidRPr="008544C8">
        <w:t>Radio navigation systems - distribution and range</w:t>
      </w:r>
      <w:r w:rsidR="001E0905">
        <w:rPr>
          <w:noProof/>
        </w:rPr>
        <w:pict w14:anchorId="731E0B95">
          <v:shape id="_x0000_s1146" type="#_x0000_t75" style="position:absolute;left:0;text-align:left;margin-left:12.9pt;margin-top:6pt;width:486.05pt;height:281.2pt;z-index:251655680;mso-position-horizontal-relative:text;mso-position-vertical-relative:text">
            <v:imagedata r:id="rId13" o:title=""/>
            <w10:wrap type="topAndBottom"/>
          </v:shape>
          <o:OLEObject Type="Embed" ProgID="Visio.Drawing.11" ShapeID="_x0000_s1146" DrawAspect="Content" ObjectID="_1284184518" r:id="rId14"/>
        </w:pict>
      </w:r>
      <w:bookmarkEnd w:id="201"/>
    </w:p>
    <w:p w14:paraId="77D7E408" w14:textId="77777777" w:rsidR="008544C8" w:rsidRDefault="008544C8" w:rsidP="008544C8">
      <w:pPr>
        <w:pStyle w:val="BodyText"/>
        <w:rPr>
          <w:lang w:eastAsia="en-GB"/>
        </w:rPr>
      </w:pPr>
      <w:r>
        <w:rPr>
          <w:lang w:eastAsia="en-GB"/>
        </w:rPr>
        <w:t>High accuracy proprietary positioning systems include developments such as Real Time Kinematic GNSS and pseudolite technology, which generally rely on line-of-sight communications links.</w:t>
      </w:r>
    </w:p>
    <w:p w14:paraId="305401DD" w14:textId="77777777" w:rsidR="008544C8" w:rsidRDefault="008544C8" w:rsidP="008544C8">
      <w:pPr>
        <w:pStyle w:val="BodyText"/>
        <w:rPr>
          <w:lang w:eastAsia="en-GB"/>
        </w:rPr>
      </w:pPr>
      <w:r>
        <w:rPr>
          <w:lang w:eastAsia="en-GB"/>
        </w:rPr>
        <w:t>A guarantee of service provenance and security, in the form of Signal Authentication, ma</w:t>
      </w:r>
      <w:r w:rsidR="00151B9B">
        <w:rPr>
          <w:lang w:eastAsia="en-GB"/>
        </w:rPr>
        <w:t>y also be a future requirement.</w:t>
      </w:r>
    </w:p>
    <w:p w14:paraId="21D857F9" w14:textId="77777777" w:rsidR="008544C8" w:rsidRDefault="008544C8" w:rsidP="008544C8">
      <w:pPr>
        <w:pStyle w:val="BodyText"/>
        <w:rPr>
          <w:lang w:eastAsia="en-GB"/>
        </w:rPr>
      </w:pPr>
      <w:r>
        <w:rPr>
          <w:lang w:eastAsia="en-GB"/>
        </w:rPr>
        <w:t>GNSS receiver technology is defined in the IEC 61108 series of standards and incorporates Receiver Autonomous Integrity Monitoring (RAIM).</w:t>
      </w:r>
    </w:p>
    <w:p w14:paraId="03B3B963" w14:textId="77777777" w:rsidR="008544C8" w:rsidRDefault="008544C8" w:rsidP="008544C8">
      <w:pPr>
        <w:pStyle w:val="BodyText"/>
        <w:rPr>
          <w:lang w:eastAsia="en-GB"/>
        </w:rPr>
      </w:pPr>
      <w:r>
        <w:rPr>
          <w:lang w:eastAsia="en-GB"/>
        </w:rPr>
        <w:t>It is anticipated that a future ‘e-Navigation’ receiver will incorporate core GNSS, augmentation and backup capability within a single unit, the ‘</w:t>
      </w:r>
      <w:r w:rsidRPr="004336E8">
        <w:rPr>
          <w:lang w:eastAsia="en-GB"/>
        </w:rPr>
        <w:t>Integrated PNT Receiver’</w:t>
      </w:r>
      <w:r>
        <w:rPr>
          <w:lang w:eastAsia="en-GB"/>
        </w:rPr>
        <w:t>, and this is discussed further in Section 5.</w:t>
      </w:r>
    </w:p>
    <w:p w14:paraId="20DBBAD9" w14:textId="77777777" w:rsidR="008544C8" w:rsidRDefault="003644C2" w:rsidP="008544C8">
      <w:pPr>
        <w:pStyle w:val="Heading3"/>
      </w:pPr>
      <w:bookmarkStart w:id="202" w:name="_Toc244956691"/>
      <w:r>
        <w:t>Limitations of GNSS</w:t>
      </w:r>
      <w:bookmarkEnd w:id="202"/>
    </w:p>
    <w:p w14:paraId="289BCCEF" w14:textId="77777777" w:rsidR="003644C2" w:rsidRDefault="003644C2" w:rsidP="003644C2">
      <w:pPr>
        <w:pStyle w:val="BodyText"/>
        <w:rPr>
          <w:lang w:eastAsia="en-GB"/>
        </w:rPr>
      </w:pPr>
      <w:r>
        <w:rPr>
          <w:lang w:eastAsia="en-GB"/>
        </w:rPr>
        <w:t>GNSS systems are known to be very reliable when it comes to Quality of Service (</w:t>
      </w:r>
      <w:proofErr w:type="spellStart"/>
      <w:r>
        <w:rPr>
          <w:lang w:eastAsia="en-GB"/>
        </w:rPr>
        <w:t>QoS</w:t>
      </w:r>
      <w:proofErr w:type="spellEnd"/>
      <w:r>
        <w:rPr>
          <w:lang w:eastAsia="en-GB"/>
        </w:rPr>
        <w:t xml:space="preserve">), but this is dependent in the longer term on the Service Providers’ continued investment in maintaining an adequate constellation of operational satellites.  In 2000 the GLONASS system was reduced </w:t>
      </w:r>
      <w:r>
        <w:rPr>
          <w:lang w:eastAsia="en-GB"/>
        </w:rPr>
        <w:lastRenderedPageBreak/>
        <w:t xml:space="preserve">to a minimum constellation, although this has since recovered with an increase in replenishment launches and improved satellite reliability.  In April 2009 the United States Government Accountability Office warned that the probability of having the core 24-satellite GPS constellation </w:t>
      </w:r>
      <w:proofErr w:type="gramStart"/>
      <w:r>
        <w:rPr>
          <w:lang w:eastAsia="en-GB"/>
        </w:rPr>
        <w:t>may</w:t>
      </w:r>
      <w:proofErr w:type="gramEnd"/>
      <w:r>
        <w:rPr>
          <w:lang w:eastAsia="en-GB"/>
        </w:rPr>
        <w:t xml:space="preserve"> fall to 0.8 (80%) over the next few years, and hence have a significant impact on GPS services</w:t>
      </w:r>
      <w:r>
        <w:rPr>
          <w:rStyle w:val="FootnoteReference"/>
          <w:lang w:eastAsia="en-GB"/>
        </w:rPr>
        <w:footnoteReference w:id="5"/>
      </w:r>
      <w:r>
        <w:rPr>
          <w:lang w:eastAsia="en-GB"/>
        </w:rPr>
        <w:t>.</w:t>
      </w:r>
    </w:p>
    <w:p w14:paraId="7C11A5D7" w14:textId="77777777" w:rsidR="008544C8" w:rsidRDefault="003644C2" w:rsidP="003644C2">
      <w:pPr>
        <w:pStyle w:val="BodyText"/>
        <w:rPr>
          <w:lang w:eastAsia="en-GB"/>
        </w:rPr>
      </w:pPr>
      <w:r>
        <w:rPr>
          <w:lang w:eastAsia="en-GB"/>
        </w:rPr>
        <w:t>The User should also be aware of these systems’ short-term vulnerability, mainly a result of the very low received signal strength.  Since the Volpe Report</w:t>
      </w:r>
      <w:r>
        <w:rPr>
          <w:rStyle w:val="FootnoteReference"/>
          <w:lang w:eastAsia="en-GB"/>
        </w:rPr>
        <w:footnoteReference w:id="6"/>
      </w:r>
      <w:r>
        <w:rPr>
          <w:lang w:eastAsia="en-GB"/>
        </w:rPr>
        <w:t xml:space="preserve"> focusing on GPS vulnerability, was published in 2001, the awareness of the vulnerability of all GNSS systems to both intentional and non-intentional interference has increased</w:t>
      </w:r>
      <w:r>
        <w:rPr>
          <w:rStyle w:val="FootnoteReference"/>
          <w:lang w:eastAsia="en-GB"/>
        </w:rPr>
        <w:footnoteReference w:id="7"/>
      </w:r>
      <w:r>
        <w:rPr>
          <w:lang w:eastAsia="en-GB"/>
        </w:rPr>
        <w:t>.  Temporary interruptions of GNSS are not expected to be frequent, but would have a high impact on Users.</w:t>
      </w:r>
    </w:p>
    <w:p w14:paraId="4C143213" w14:textId="77777777" w:rsidR="008544C8" w:rsidRDefault="003644C2" w:rsidP="003644C2">
      <w:pPr>
        <w:pStyle w:val="Heading2"/>
        <w:rPr>
          <w:lang w:eastAsia="en-GB"/>
        </w:rPr>
      </w:pPr>
      <w:bookmarkStart w:id="203" w:name="_Toc244956692"/>
      <w:r w:rsidRPr="003644C2">
        <w:rPr>
          <w:lang w:eastAsia="en-GB"/>
        </w:rPr>
        <w:t>Global &amp; Regional Navigation Satellite Systems</w:t>
      </w:r>
      <w:bookmarkEnd w:id="203"/>
    </w:p>
    <w:p w14:paraId="3DD1DE3E" w14:textId="77777777" w:rsidR="003644C2" w:rsidRDefault="003644C2" w:rsidP="003644C2">
      <w:pPr>
        <w:pStyle w:val="Heading3"/>
      </w:pPr>
      <w:bookmarkStart w:id="204" w:name="_Toc244956693"/>
      <w:r>
        <w:t>GPS</w:t>
      </w:r>
      <w:bookmarkEnd w:id="204"/>
    </w:p>
    <w:p w14:paraId="3747B41C" w14:textId="77777777" w:rsidR="003644C2" w:rsidRDefault="003644C2" w:rsidP="003644C2">
      <w:pPr>
        <w:pStyle w:val="BodyText"/>
      </w:pPr>
      <w:r>
        <w:t xml:space="preserve">The Global Positioning System (GPS) is a multi-use, space-based radio navigation system owned by the U.S. Government, and operated by the U.S. Department of </w:t>
      </w:r>
      <w:proofErr w:type="spellStart"/>
      <w:r>
        <w:t>Defense</w:t>
      </w:r>
      <w:proofErr w:type="spellEnd"/>
      <w:r>
        <w:t xml:space="preserve">.  GPS was put into full operation in mid 1995.  The constellation is fully populated at present, with a number of in-orbit spares, although some units have exceeded their design life.  Accuracies are well within the </w:t>
      </w:r>
      <w:r w:rsidRPr="00BC1206">
        <w:t xml:space="preserve">declared </w:t>
      </w:r>
      <w:r w:rsidRPr="004336E8">
        <w:t>(</w:t>
      </w:r>
      <w:r w:rsidRPr="004336E8">
        <w:rPr>
          <w:rFonts w:cs="Arial"/>
        </w:rPr>
        <w:t>≤</w:t>
      </w:r>
      <w:r w:rsidRPr="004336E8">
        <w:t>9m 95%)</w:t>
      </w:r>
      <w:r w:rsidRPr="00BC1206">
        <w:t xml:space="preserve"> target</w:t>
      </w:r>
      <w:r>
        <w:rPr>
          <w:rStyle w:val="FootnoteReference"/>
          <w:sz w:val="20"/>
        </w:rPr>
        <w:footnoteReference w:id="8"/>
      </w:r>
      <w:r>
        <w:t xml:space="preserve"> and monitoring has been improved by an enhanced ground control segment.  A modernization program aims to improve the accuracy and availability for all users and involves new ground stations, new satellites, and four additional navigation signals: </w:t>
      </w:r>
      <w:r w:rsidRPr="00473EEC">
        <w:t xml:space="preserve">three new civilian signals known as </w:t>
      </w:r>
      <w:r w:rsidRPr="00473EEC">
        <w:rPr>
          <w:bCs/>
        </w:rPr>
        <w:t>L2C</w:t>
      </w:r>
      <w:r w:rsidRPr="00473EEC">
        <w:t xml:space="preserve">, </w:t>
      </w:r>
      <w:r w:rsidRPr="00473EEC">
        <w:rPr>
          <w:bCs/>
        </w:rPr>
        <w:t>L5</w:t>
      </w:r>
      <w:r w:rsidRPr="00473EEC">
        <w:t xml:space="preserve"> and </w:t>
      </w:r>
      <w:r w:rsidRPr="00473EEC">
        <w:rPr>
          <w:bCs/>
        </w:rPr>
        <w:t xml:space="preserve">L1C and a </w:t>
      </w:r>
      <w:r w:rsidRPr="00473EEC">
        <w:t xml:space="preserve">new military code called </w:t>
      </w:r>
      <w:r w:rsidRPr="00473EEC">
        <w:rPr>
          <w:bCs/>
        </w:rPr>
        <w:t>M-Code</w:t>
      </w:r>
      <w:r w:rsidRPr="00473EEC">
        <w:t>.</w:t>
      </w:r>
      <w:r>
        <w:t xml:space="preserve"> </w:t>
      </w:r>
      <w:r w:rsidRPr="00473EEC">
        <w:t xml:space="preserve"> </w:t>
      </w:r>
      <w:r w:rsidRPr="00473EEC">
        <w:rPr>
          <w:iCs/>
        </w:rPr>
        <w:t>O</w:t>
      </w:r>
      <w:r w:rsidRPr="00473EEC">
        <w:t>perations</w:t>
      </w:r>
      <w:r>
        <w:t xml:space="preserve"> with L2C can</w:t>
      </w:r>
      <w:del w:id="205" w:author="Nick Ward" w:date="2011-10-03T18:22:00Z">
        <w:r w:rsidDel="00134586">
          <w:delText>not</w:delText>
        </w:r>
      </w:del>
      <w:r>
        <w:t xml:space="preserve"> be expected </w:t>
      </w:r>
      <w:ins w:id="206" w:author="Nick Ward" w:date="2011-10-03T18:22:00Z">
        <w:r w:rsidR="00134586">
          <w:t>by 2016</w:t>
        </w:r>
      </w:ins>
      <w:del w:id="207" w:author="Nick Ward" w:date="2011-10-03T18:22:00Z">
        <w:r w:rsidDel="00134586">
          <w:delText>before 2014</w:delText>
        </w:r>
      </w:del>
      <w:ins w:id="208" w:author="Nick Ward" w:date="2011-10-03T18:22:00Z">
        <w:r w:rsidR="00134586">
          <w:t xml:space="preserve">, </w:t>
        </w:r>
      </w:ins>
      <w:del w:id="209" w:author="Nick Ward" w:date="2011-10-03T18:22:00Z">
        <w:r w:rsidDel="00134586">
          <w:delText xml:space="preserve"> and</w:delText>
        </w:r>
      </w:del>
      <w:r>
        <w:t xml:space="preserve"> Full Operational Capability for L5 is </w:t>
      </w:r>
      <w:del w:id="210" w:author="Nick Ward" w:date="2011-10-03T18:22:00Z">
        <w:r w:rsidDel="00134586">
          <w:delText xml:space="preserve">not </w:delText>
        </w:r>
      </w:del>
      <w:r>
        <w:t>expected b</w:t>
      </w:r>
      <w:ins w:id="211" w:author="Nick Ward" w:date="2011-10-03T18:22:00Z">
        <w:r w:rsidR="00134586">
          <w:t>y 2020 and L1C by 202</w:t>
        </w:r>
      </w:ins>
      <w:ins w:id="212" w:author="alang" w:date="2012-07-18T11:46:00Z">
        <w:r w:rsidR="00666AF0">
          <w:t>1</w:t>
        </w:r>
      </w:ins>
      <w:ins w:id="213" w:author="Nick Ward" w:date="2011-10-03T18:23:00Z">
        <w:del w:id="214" w:author="alang" w:date="2012-07-18T11:46:00Z">
          <w:r w:rsidR="00134586" w:rsidDel="00666AF0">
            <w:delText>6</w:delText>
          </w:r>
        </w:del>
      </w:ins>
      <w:del w:id="215" w:author="Nick Ward" w:date="2011-10-03T18:23:00Z">
        <w:r w:rsidDel="00134586">
          <w:delText>efore 2016</w:delText>
        </w:r>
      </w:del>
      <w:r>
        <w:t>.</w:t>
      </w:r>
    </w:p>
    <w:p w14:paraId="54D569DE" w14:textId="77777777" w:rsidR="003644C2" w:rsidRDefault="003644C2" w:rsidP="003644C2">
      <w:pPr>
        <w:pStyle w:val="BodyText"/>
        <w:rPr>
          <w:lang w:eastAsia="en-GB"/>
        </w:rPr>
      </w:pPr>
      <w:r>
        <w:rPr>
          <w:bCs/>
        </w:rPr>
        <w:t xml:space="preserve">The next generation of satellites, GPS III, is </w:t>
      </w:r>
      <w:del w:id="216" w:author="Nick Ward" w:date="2011-10-03T18:23:00Z">
        <w:r w:rsidDel="00134586">
          <w:rPr>
            <w:bCs/>
          </w:rPr>
          <w:delText>already</w:delText>
        </w:r>
      </w:del>
      <w:r>
        <w:rPr>
          <w:bCs/>
        </w:rPr>
        <w:t xml:space="preserve"> in its de</w:t>
      </w:r>
      <w:ins w:id="217" w:author="Nick Ward" w:date="2011-10-03T18:23:00Z">
        <w:r w:rsidR="00134586">
          <w:rPr>
            <w:bCs/>
          </w:rPr>
          <w:t>sign stage</w:t>
        </w:r>
      </w:ins>
      <w:del w:id="218" w:author="Nick Ward" w:date="2011-10-03T18:24:00Z">
        <w:r w:rsidDel="00134586">
          <w:rPr>
            <w:bCs/>
          </w:rPr>
          <w:delText>finition phase</w:delText>
        </w:r>
      </w:del>
      <w:r>
        <w:rPr>
          <w:bCs/>
        </w:rPr>
        <w:t xml:space="preserve"> with </w:t>
      </w:r>
      <w:ins w:id="219" w:author="Nick Ward" w:date="2011-10-03T18:24:00Z">
        <w:r w:rsidR="00134586">
          <w:rPr>
            <w:bCs/>
          </w:rPr>
          <w:t xml:space="preserve">first launch expected in 2014 and </w:t>
        </w:r>
      </w:ins>
      <w:r>
        <w:rPr>
          <w:bCs/>
        </w:rPr>
        <w:t xml:space="preserve">a </w:t>
      </w:r>
      <w:ins w:id="220" w:author="Nick Ward" w:date="2011-10-03T18:24:00Z">
        <w:r w:rsidR="00134586">
          <w:rPr>
            <w:bCs/>
          </w:rPr>
          <w:t>full constellation some</w:t>
        </w:r>
      </w:ins>
      <w:r>
        <w:rPr>
          <w:bCs/>
        </w:rPr>
        <w:t>time</w:t>
      </w:r>
      <w:ins w:id="221" w:author="Nick Ward" w:date="2011-10-03T18:24:00Z">
        <w:r w:rsidR="00134586">
          <w:rPr>
            <w:bCs/>
          </w:rPr>
          <w:t xml:space="preserve"> after 2020</w:t>
        </w:r>
      </w:ins>
      <w:del w:id="222" w:author="Nick Ward" w:date="2011-10-03T18:24:00Z">
        <w:r w:rsidDel="00134586">
          <w:rPr>
            <w:bCs/>
          </w:rPr>
          <w:delText>frame to 2021</w:delText>
        </w:r>
      </w:del>
      <w:r>
        <w:rPr>
          <w:bCs/>
        </w:rPr>
        <w:t>.</w:t>
      </w:r>
    </w:p>
    <w:p w14:paraId="1A4B3F5E" w14:textId="77777777" w:rsidR="003644C2" w:rsidRDefault="003644C2" w:rsidP="003644C2">
      <w:pPr>
        <w:pStyle w:val="Heading3"/>
      </w:pPr>
      <w:bookmarkStart w:id="223" w:name="_Toc244956694"/>
      <w:r>
        <w:t>GLONASS</w:t>
      </w:r>
      <w:bookmarkEnd w:id="223"/>
    </w:p>
    <w:p w14:paraId="53CACB32" w14:textId="77777777" w:rsidR="003644C2" w:rsidRDefault="003644C2" w:rsidP="008544C8">
      <w:pPr>
        <w:pStyle w:val="BodyText"/>
        <w:rPr>
          <w:lang w:eastAsia="en-GB"/>
        </w:rPr>
      </w:pPr>
      <w:r w:rsidRPr="003644C2">
        <w:rPr>
          <w:lang w:eastAsia="en-GB"/>
        </w:rPr>
        <w:t xml:space="preserve">GLONASS is a former Soviet Union developed GNSS system, now owned and operated by the Russian Space Forces. </w:t>
      </w:r>
      <w:r>
        <w:rPr>
          <w:lang w:eastAsia="en-GB"/>
        </w:rPr>
        <w:t xml:space="preserve"> </w:t>
      </w:r>
      <w:r w:rsidRPr="003644C2">
        <w:rPr>
          <w:lang w:eastAsia="en-GB"/>
        </w:rPr>
        <w:t xml:space="preserve">Development of GLONASS began in 1976, with a goal of global coverage by 1991. </w:t>
      </w:r>
      <w:r>
        <w:rPr>
          <w:lang w:eastAsia="en-GB"/>
        </w:rPr>
        <w:t xml:space="preserve"> </w:t>
      </w:r>
      <w:r w:rsidRPr="003644C2">
        <w:rPr>
          <w:lang w:eastAsia="en-GB"/>
        </w:rPr>
        <w:t xml:space="preserve">Beginning in 1982, numerous launches added satellites to the system until the constellation was completed in 1995. </w:t>
      </w:r>
      <w:r>
        <w:rPr>
          <w:lang w:eastAsia="en-GB"/>
        </w:rPr>
        <w:t xml:space="preserve"> </w:t>
      </w:r>
      <w:r w:rsidRPr="003644C2">
        <w:rPr>
          <w:lang w:eastAsia="en-GB"/>
        </w:rPr>
        <w:t xml:space="preserve">The system was not replenished for several years and performance became degraded, however this situation has now reversed and the Russian Federation is committed to </w:t>
      </w:r>
      <w:del w:id="224" w:author="alang" w:date="2012-03-27T21:14:00Z">
        <w:r w:rsidRPr="003644C2" w:rsidDel="00FD201E">
          <w:rPr>
            <w:lang w:eastAsia="en-GB"/>
          </w:rPr>
          <w:delText xml:space="preserve">restoring </w:delText>
        </w:r>
      </w:del>
      <w:ins w:id="225" w:author="alang" w:date="2012-03-27T21:14:00Z">
        <w:r w:rsidR="00FD201E">
          <w:rPr>
            <w:lang w:eastAsia="en-GB"/>
          </w:rPr>
          <w:t>maintaining</w:t>
        </w:r>
        <w:r w:rsidR="00FD201E" w:rsidRPr="003644C2">
          <w:rPr>
            <w:lang w:eastAsia="en-GB"/>
          </w:rPr>
          <w:t xml:space="preserve"> </w:t>
        </w:r>
      </w:ins>
      <w:r w:rsidRPr="003644C2">
        <w:rPr>
          <w:lang w:eastAsia="en-GB"/>
        </w:rPr>
        <w:t xml:space="preserve">a full system. </w:t>
      </w:r>
      <w:r>
        <w:rPr>
          <w:lang w:eastAsia="en-GB"/>
        </w:rPr>
        <w:t xml:space="preserve"> </w:t>
      </w:r>
      <w:r w:rsidRPr="003644C2">
        <w:rPr>
          <w:lang w:eastAsia="en-GB"/>
        </w:rPr>
        <w:t xml:space="preserve">Recent launches have included the improved GLONASS M satellites with a second civil signal. </w:t>
      </w:r>
      <w:r>
        <w:rPr>
          <w:lang w:eastAsia="en-GB"/>
        </w:rPr>
        <w:t xml:space="preserve"> </w:t>
      </w:r>
      <w:r w:rsidRPr="003644C2">
        <w:rPr>
          <w:lang w:eastAsia="en-GB"/>
        </w:rPr>
        <w:t xml:space="preserve">The </w:t>
      </w:r>
      <w:ins w:id="226" w:author="Nick Ward" w:date="2011-10-03T18:25:00Z">
        <w:r w:rsidR="00134586">
          <w:rPr>
            <w:lang w:eastAsia="en-GB"/>
          </w:rPr>
          <w:t xml:space="preserve">first of the </w:t>
        </w:r>
      </w:ins>
      <w:r w:rsidRPr="003644C2">
        <w:rPr>
          <w:lang w:eastAsia="en-GB"/>
        </w:rPr>
        <w:t xml:space="preserve">new GLONASS-K satellites, with a third civil signal on L3, </w:t>
      </w:r>
      <w:ins w:id="227" w:author="Nick Ward" w:date="2011-10-03T18:25:00Z">
        <w:r w:rsidR="00134586">
          <w:rPr>
            <w:lang w:eastAsia="en-GB"/>
          </w:rPr>
          <w:t>was</w:t>
        </w:r>
      </w:ins>
      <w:del w:id="228" w:author="Nick Ward" w:date="2011-10-03T18:25:00Z">
        <w:r w:rsidRPr="003644C2" w:rsidDel="00134586">
          <w:rPr>
            <w:lang w:eastAsia="en-GB"/>
          </w:rPr>
          <w:delText>should start</w:delText>
        </w:r>
      </w:del>
      <w:r w:rsidRPr="003644C2">
        <w:rPr>
          <w:lang w:eastAsia="en-GB"/>
        </w:rPr>
        <w:t xml:space="preserve"> launch</w:t>
      </w:r>
      <w:ins w:id="229" w:author="Nick Ward" w:date="2011-10-03T18:25:00Z">
        <w:r w:rsidR="00134586">
          <w:rPr>
            <w:lang w:eastAsia="en-GB"/>
          </w:rPr>
          <w:t>ed</w:t>
        </w:r>
      </w:ins>
      <w:del w:id="230" w:author="Nick Ward" w:date="2011-10-03T18:25:00Z">
        <w:r w:rsidRPr="003644C2" w:rsidDel="00134586">
          <w:rPr>
            <w:lang w:eastAsia="en-GB"/>
          </w:rPr>
          <w:delText>ing</w:delText>
        </w:r>
      </w:del>
      <w:r w:rsidRPr="003644C2">
        <w:rPr>
          <w:lang w:eastAsia="en-GB"/>
        </w:rPr>
        <w:t xml:space="preserve"> in 2010. </w:t>
      </w:r>
      <w:r>
        <w:rPr>
          <w:lang w:eastAsia="en-GB"/>
        </w:rPr>
        <w:t xml:space="preserve"> </w:t>
      </w:r>
      <w:del w:id="231" w:author="alang" w:date="2012-07-18T12:27:00Z">
        <w:r w:rsidRPr="001528EC" w:rsidDel="001528EC">
          <w:rPr>
            <w:lang w:eastAsia="en-GB"/>
          </w:rPr>
          <w:delText xml:space="preserve">It </w:delText>
        </w:r>
      </w:del>
      <w:ins w:id="232" w:author="alang" w:date="2012-07-18T12:27:00Z">
        <w:r w:rsidR="001528EC">
          <w:rPr>
            <w:lang w:eastAsia="en-GB"/>
          </w:rPr>
          <w:t>This range of satellites</w:t>
        </w:r>
        <w:r w:rsidR="001528EC" w:rsidRPr="001528EC">
          <w:rPr>
            <w:lang w:eastAsia="en-GB"/>
          </w:rPr>
          <w:t xml:space="preserve"> </w:t>
        </w:r>
      </w:ins>
      <w:r w:rsidRPr="001528EC">
        <w:rPr>
          <w:lang w:eastAsia="en-GB"/>
        </w:rPr>
        <w:t>will also carry differential corrections, integrity information and search and rescue functions</w:t>
      </w:r>
      <w:r w:rsidRPr="003644C2">
        <w:rPr>
          <w:lang w:eastAsia="en-GB"/>
        </w:rPr>
        <w:t xml:space="preserve">. </w:t>
      </w:r>
      <w:r>
        <w:rPr>
          <w:lang w:eastAsia="en-GB"/>
        </w:rPr>
        <w:t xml:space="preserve"> </w:t>
      </w:r>
      <w:r w:rsidRPr="003644C2">
        <w:rPr>
          <w:lang w:eastAsia="en-GB"/>
        </w:rPr>
        <w:t>The future GLONASS K-M system is at the requirement definition stage and it has been announced that a code division multiple access (CDMA) signal, inter-operable with GPS will be provided.</w:t>
      </w:r>
    </w:p>
    <w:p w14:paraId="25E21309" w14:textId="77777777" w:rsidR="003644C2" w:rsidRPr="005D437C" w:rsidRDefault="003644C2" w:rsidP="003644C2">
      <w:pPr>
        <w:pStyle w:val="Heading3"/>
      </w:pPr>
      <w:bookmarkStart w:id="233" w:name="_Toc244956695"/>
      <w:r w:rsidRPr="005D437C">
        <w:t>GALILEO</w:t>
      </w:r>
      <w:bookmarkEnd w:id="233"/>
    </w:p>
    <w:p w14:paraId="6D00F9E3" w14:textId="77777777" w:rsidR="00741071" w:rsidRDefault="00596BF4">
      <w:pPr>
        <w:autoSpaceDE w:val="0"/>
        <w:autoSpaceDN w:val="0"/>
        <w:adjustRightInd w:val="0"/>
        <w:spacing w:after="0"/>
        <w:rPr>
          <w:ins w:id="234" w:author="alang" w:date="2012-09-26T23:04:00Z"/>
          <w:lang w:eastAsia="en-GB"/>
        </w:rPr>
        <w:pPrChange w:id="235" w:author="alang" w:date="2012-09-26T23:03:00Z">
          <w:pPr>
            <w:autoSpaceDE w:val="0"/>
            <w:autoSpaceDN w:val="0"/>
            <w:adjustRightInd w:val="0"/>
            <w:spacing w:after="0"/>
            <w:jc w:val="left"/>
          </w:pPr>
        </w:pPrChange>
      </w:pPr>
      <w:ins w:id="236" w:author="alang" w:date="2012-09-26T23:03:00Z">
        <w:r>
          <w:rPr>
            <w:lang w:eastAsia="en-GB"/>
          </w:rPr>
          <w:t>Galileo is the European GNSS designed to be interoperable with other GNSS, managed and operated under civil control. It is currently under development by the European Space Agency with funding by European Union.</w:t>
        </w:r>
      </w:ins>
      <w:ins w:id="237" w:author="alang" w:date="2012-09-26T23:04:00Z">
        <w:r>
          <w:rPr>
            <w:lang w:eastAsia="en-GB"/>
          </w:rPr>
          <w:t xml:space="preserve">  </w:t>
        </w:r>
      </w:ins>
      <w:ins w:id="238" w:author="alang" w:date="2012-09-26T23:03:00Z">
        <w:r w:rsidR="00D27911" w:rsidRPr="00D27911">
          <w:rPr>
            <w:lang w:eastAsia="en-GB"/>
            <w:rPrChange w:id="239" w:author="alang" w:date="2012-09-26T23:03:00Z">
              <w:rPr>
                <w:rFonts w:ascii="Times-Roman" w:hAnsi="Times-Roman" w:cs="Times-Roman"/>
                <w:color w:val="0000FF"/>
                <w:szCs w:val="22"/>
                <w:u w:val="single"/>
                <w:lang w:eastAsia="en-GB"/>
              </w:rPr>
            </w:rPrChange>
          </w:rPr>
          <w:t xml:space="preserve">Galileo is aiming at providing an Open Service (OS), providing positioning and synchronisation information intended for high-volume satellite radio-navigation applications, a Commercial Service (CS) for added value professional or commercial </w:t>
        </w:r>
        <w:r w:rsidR="00D27911" w:rsidRPr="00D27911">
          <w:rPr>
            <w:lang w:eastAsia="en-GB"/>
            <w:rPrChange w:id="240" w:author="alang" w:date="2012-09-26T23:03:00Z">
              <w:rPr>
                <w:rFonts w:ascii="Times-Roman" w:hAnsi="Times-Roman" w:cs="Times-Roman"/>
                <w:color w:val="0000FF"/>
                <w:szCs w:val="22"/>
                <w:u w:val="single"/>
                <w:lang w:eastAsia="en-GB"/>
              </w:rPr>
            </w:rPrChange>
          </w:rPr>
          <w:lastRenderedPageBreak/>
          <w:t>applications, and a Public Regulated Service (PRS) restricted to government-authorised users requiring high-level of service continuity. Galileo will in addition provide a Search and Rescue Service (SAR), in support of the COSPAS-SARSAT.</w:t>
        </w:r>
      </w:ins>
    </w:p>
    <w:p w14:paraId="597F6D74" w14:textId="77777777" w:rsidR="00741071" w:rsidRDefault="00741071">
      <w:pPr>
        <w:autoSpaceDE w:val="0"/>
        <w:autoSpaceDN w:val="0"/>
        <w:adjustRightInd w:val="0"/>
        <w:spacing w:after="0"/>
        <w:rPr>
          <w:ins w:id="241" w:author="alang" w:date="2012-09-26T23:03:00Z"/>
          <w:lang w:eastAsia="en-GB"/>
        </w:rPr>
        <w:pPrChange w:id="242" w:author="alang" w:date="2012-09-26T23:03:00Z">
          <w:pPr>
            <w:autoSpaceDE w:val="0"/>
            <w:autoSpaceDN w:val="0"/>
            <w:adjustRightInd w:val="0"/>
            <w:spacing w:after="0"/>
            <w:jc w:val="left"/>
          </w:pPr>
        </w:pPrChange>
      </w:pPr>
    </w:p>
    <w:p w14:paraId="0896DBE0" w14:textId="77777777" w:rsidR="00596BF4" w:rsidRDefault="00596BF4" w:rsidP="00596BF4">
      <w:pPr>
        <w:pStyle w:val="BodyText"/>
        <w:rPr>
          <w:ins w:id="243" w:author="alang" w:date="2012-09-26T23:03:00Z"/>
          <w:lang w:eastAsia="en-GB"/>
        </w:rPr>
      </w:pPr>
      <w:ins w:id="244" w:author="alang" w:date="2012-09-26T23:03:00Z">
        <w:r>
          <w:rPr>
            <w:lang w:eastAsia="en-GB"/>
          </w:rPr>
          <w:t>Deployment started in October 2011 with the launch of the first two In Orbit Validation (IOV) satellites, with a further two due to be launched in October 2012. Target is to reach Initial Operational Capability (IOC) by 2014-2015 starting with a constellation of 18 first generation satellites, which will support the provision of continuous but limited service provision</w:t>
        </w:r>
        <w:r w:rsidRPr="00906498">
          <w:rPr>
            <w:lang w:eastAsia="en-GB"/>
          </w:rPr>
          <w:t xml:space="preserve"> </w:t>
        </w:r>
        <w:r>
          <w:rPr>
            <w:lang w:eastAsia="en-GB"/>
          </w:rPr>
          <w:t>starting in the 2014-2016 timeframe. Complete Galileo Service Provision is due to start in the period 2018-2020 based on the Galileo Full Operational Capability (FOC) configuration and the fully deployed 30 satellites constellation. The first generation of Galileo will incorporate a number of features which were not part of previous GNSS systems. These include a signal in the E1 band with the advanced Multiplex Binary Offset Carrier modulation with improved performances, while ensuring both compatibility and interoperability with GPS and with other systems</w:t>
        </w:r>
        <w:proofErr w:type="gramStart"/>
        <w:r>
          <w:rPr>
            <w:lang w:eastAsia="en-GB"/>
          </w:rPr>
          <w:t>..</w:t>
        </w:r>
        <w:proofErr w:type="gramEnd"/>
      </w:ins>
    </w:p>
    <w:p w14:paraId="1E7DE6F6" w14:textId="77777777" w:rsidR="005D437C" w:rsidDel="00596BF4" w:rsidRDefault="005D437C" w:rsidP="005D437C">
      <w:pPr>
        <w:pStyle w:val="BodyText"/>
        <w:rPr>
          <w:del w:id="245" w:author="alang" w:date="2012-09-26T23:03:00Z"/>
          <w:lang w:eastAsia="en-GB"/>
        </w:rPr>
      </w:pPr>
      <w:del w:id="246" w:author="alang" w:date="2012-09-26T23:03:00Z">
        <w:r w:rsidDel="00596BF4">
          <w:rPr>
            <w:lang w:eastAsia="en-GB"/>
          </w:rPr>
          <w:delText>Galileo is the European civil GNSS</w:delText>
        </w:r>
      </w:del>
      <w:ins w:id="247" w:author="Nick Ward" w:date="2011-10-03T18:26:00Z">
        <w:del w:id="248" w:author="alang" w:date="2012-09-26T23:03:00Z">
          <w:r w:rsidR="00CD010C" w:rsidDel="00596BF4">
            <w:rPr>
              <w:lang w:eastAsia="en-GB"/>
            </w:rPr>
            <w:delText>. D</w:delText>
          </w:r>
        </w:del>
      </w:ins>
      <w:del w:id="249" w:author="alang" w:date="2012-09-26T23:03:00Z">
        <w:r w:rsidDel="00596BF4">
          <w:rPr>
            <w:lang w:eastAsia="en-GB"/>
          </w:rPr>
          <w:delText xml:space="preserve"> </w:delText>
        </w:r>
      </w:del>
      <w:ins w:id="250" w:author="Nick Ward" w:date="2011-10-03T18:26:00Z">
        <w:del w:id="251" w:author="alang" w:date="2012-09-26T23:03:00Z">
          <w:r w:rsidR="00CD010C" w:rsidDel="00596BF4">
            <w:rPr>
              <w:lang w:eastAsia="en-GB"/>
            </w:rPr>
            <w:delText>eployment started in 2011</w:delText>
          </w:r>
        </w:del>
      </w:ins>
      <w:del w:id="252" w:author="alang" w:date="2012-09-26T23:03:00Z">
        <w:r w:rsidDel="00596BF4">
          <w:rPr>
            <w:lang w:eastAsia="en-GB"/>
          </w:rPr>
          <w:delText xml:space="preserve">currently under development, and </w:delText>
        </w:r>
      </w:del>
      <w:ins w:id="253" w:author="Nick Ward" w:date="2011-10-03T18:27:00Z">
        <w:del w:id="254" w:author="alang" w:date="2012-09-26T23:03:00Z">
          <w:r w:rsidR="00CD010C" w:rsidDel="00596BF4">
            <w:rPr>
              <w:lang w:eastAsia="en-GB"/>
            </w:rPr>
            <w:delText xml:space="preserve">it </w:delText>
          </w:r>
        </w:del>
      </w:ins>
      <w:del w:id="255" w:author="alang" w:date="2012-09-26T23:03:00Z">
        <w:r w:rsidDel="00596BF4">
          <w:rPr>
            <w:lang w:eastAsia="en-GB"/>
          </w:rPr>
          <w:delText>is due to reach full operational capability by 20</w:delText>
        </w:r>
      </w:del>
      <w:del w:id="256" w:author="alang" w:date="2012-07-18T11:58:00Z">
        <w:r w:rsidDel="00F42497">
          <w:rPr>
            <w:lang w:eastAsia="en-GB"/>
          </w:rPr>
          <w:delText>1</w:delText>
        </w:r>
      </w:del>
      <w:ins w:id="257" w:author="Nick Ward" w:date="2011-10-03T18:26:00Z">
        <w:del w:id="258" w:author="alang" w:date="2012-07-18T11:58:00Z">
          <w:r w:rsidR="00134586" w:rsidDel="00F42497">
            <w:rPr>
              <w:lang w:eastAsia="en-GB"/>
            </w:rPr>
            <w:delText>8</w:delText>
          </w:r>
        </w:del>
      </w:ins>
      <w:del w:id="259" w:author="alang" w:date="2012-09-26T23:03:00Z">
        <w:r w:rsidDel="00596BF4">
          <w:rPr>
            <w:lang w:eastAsia="en-GB"/>
          </w:rPr>
          <w:delText xml:space="preserve">3.  </w:delText>
        </w:r>
      </w:del>
      <w:del w:id="260" w:author="alang" w:date="2012-09-25T12:27:00Z">
        <w:r w:rsidDel="00CC7E68">
          <w:rPr>
            <w:lang w:eastAsia="en-GB"/>
          </w:rPr>
          <w:delText>Galileo will be funded by the European Union.</w:delText>
        </w:r>
      </w:del>
      <w:del w:id="261" w:author="alang" w:date="2012-09-26T23:03:00Z">
        <w:r w:rsidDel="00596BF4">
          <w:rPr>
            <w:lang w:eastAsia="en-GB"/>
          </w:rPr>
          <w:delText xml:space="preserve">  Two </w:delText>
        </w:r>
      </w:del>
      <w:ins w:id="262" w:author="Nick Ward" w:date="2011-10-03T18:27:00Z">
        <w:del w:id="263" w:author="alang" w:date="2012-09-26T23:03:00Z">
          <w:r w:rsidR="00CD010C" w:rsidDel="00596BF4">
            <w:rPr>
              <w:lang w:eastAsia="en-GB"/>
            </w:rPr>
            <w:delText xml:space="preserve">In Orbit Validation </w:delText>
          </w:r>
        </w:del>
      </w:ins>
      <w:del w:id="264" w:author="alang" w:date="2012-09-26T23:03:00Z">
        <w:r w:rsidDel="00596BF4">
          <w:rPr>
            <w:lang w:eastAsia="en-GB"/>
          </w:rPr>
          <w:delText>test-bed</w:delText>
        </w:r>
      </w:del>
      <w:del w:id="265" w:author="alang" w:date="2012-07-18T11:53:00Z">
        <w:r w:rsidDel="00F42497">
          <w:rPr>
            <w:lang w:eastAsia="en-GB"/>
          </w:rPr>
          <w:delText xml:space="preserve"> </w:delText>
        </w:r>
      </w:del>
      <w:del w:id="266" w:author="alang" w:date="2012-09-26T23:03:00Z">
        <w:r w:rsidDel="00596BF4">
          <w:rPr>
            <w:lang w:eastAsia="en-GB"/>
          </w:rPr>
          <w:delText>satellites</w:delText>
        </w:r>
      </w:del>
      <w:ins w:id="267" w:author="Nick Ward" w:date="2011-10-03T18:27:00Z">
        <w:del w:id="268" w:author="alang" w:date="2012-09-26T23:03:00Z">
          <w:r w:rsidR="00CD010C" w:rsidDel="00596BF4">
            <w:rPr>
              <w:lang w:eastAsia="en-GB"/>
            </w:rPr>
            <w:delText xml:space="preserve"> were launched in 2011, with a further two due</w:delText>
          </w:r>
        </w:del>
      </w:ins>
      <w:ins w:id="269" w:author="Nick Ward" w:date="2012-08-07T09:36:00Z">
        <w:del w:id="270" w:author="alang" w:date="2012-09-26T23:03:00Z">
          <w:r w:rsidR="00520A3F" w:rsidDel="00596BF4">
            <w:rPr>
              <w:lang w:eastAsia="en-GB"/>
            </w:rPr>
            <w:delText>October</w:delText>
          </w:r>
        </w:del>
      </w:ins>
      <w:ins w:id="271" w:author="Nick Ward" w:date="2011-10-03T18:27:00Z">
        <w:del w:id="272" w:author="alang" w:date="2012-07-18T11:58:00Z">
          <w:r w:rsidR="00CD010C" w:rsidDel="00F42497">
            <w:rPr>
              <w:lang w:eastAsia="en-GB"/>
            </w:rPr>
            <w:delText xml:space="preserve"> in</w:delText>
          </w:r>
        </w:del>
        <w:del w:id="273" w:author="alang" w:date="2012-09-26T23:03:00Z">
          <w:r w:rsidR="00CD010C" w:rsidDel="00596BF4">
            <w:rPr>
              <w:lang w:eastAsia="en-GB"/>
            </w:rPr>
            <w:delText xml:space="preserve"> 2012</w:delText>
          </w:r>
        </w:del>
      </w:ins>
      <w:del w:id="274" w:author="alang" w:date="2012-09-26T23:03:00Z">
        <w:r w:rsidDel="00596BF4">
          <w:rPr>
            <w:lang w:eastAsia="en-GB"/>
          </w:rPr>
          <w:delText xml:space="preserve">, GIOVE A and GIOVE B, are in place and continue to broadcast signals, </w:delText>
        </w:r>
      </w:del>
      <w:ins w:id="275" w:author="Nick Ward" w:date="2011-10-03T18:28:00Z">
        <w:del w:id="276" w:author="alang" w:date="2012-07-18T11:59:00Z">
          <w:r w:rsidR="00CD010C" w:rsidDel="00F42497">
            <w:rPr>
              <w:lang w:eastAsia="en-GB"/>
            </w:rPr>
            <w:delText>broadcasting</w:delText>
          </w:r>
        </w:del>
      </w:ins>
      <w:del w:id="277" w:author="alang" w:date="2012-07-18T11:59:00Z">
        <w:r w:rsidDel="00F42497">
          <w:rPr>
            <w:lang w:eastAsia="en-GB"/>
          </w:rPr>
          <w:delText xml:space="preserve">including navigation signals </w:delText>
        </w:r>
      </w:del>
      <w:del w:id="278" w:author="alang" w:date="2012-09-26T23:03:00Z">
        <w:r w:rsidDel="00596BF4">
          <w:rPr>
            <w:lang w:eastAsia="en-GB"/>
          </w:rPr>
          <w:delText>for test purposes.  The first launch of an operational Galileo satellite is scheduled for 2010.</w:delText>
        </w:r>
      </w:del>
    </w:p>
    <w:p w14:paraId="5F1222E3" w14:textId="77777777" w:rsidR="003644C2" w:rsidRDefault="005D437C" w:rsidP="005D437C">
      <w:pPr>
        <w:pStyle w:val="BodyText"/>
        <w:rPr>
          <w:ins w:id="279" w:author="alang" w:date="2012-07-18T12:18:00Z"/>
          <w:lang w:eastAsia="en-GB"/>
        </w:rPr>
      </w:pPr>
      <w:del w:id="280" w:author="alang" w:date="2012-09-26T23:03:00Z">
        <w:r w:rsidDel="00596BF4">
          <w:rPr>
            <w:lang w:eastAsia="en-GB"/>
          </w:rPr>
          <w:delText>The first generation of Galileo will incorporate a number of features which were not part of previous GNSS systems.  These include a signal in the E1 band with the advanced Multiplex Binary Offset Carrier modulation</w:delText>
        </w:r>
      </w:del>
      <w:del w:id="281" w:author="alang" w:date="2012-03-27T21:15:00Z">
        <w:r w:rsidDel="00FD201E">
          <w:rPr>
            <w:lang w:eastAsia="en-GB"/>
          </w:rPr>
          <w:delText>, and the safety-of-life signal in the E5b band with a function similar to the L5 signal to be introduced on GPS</w:delText>
        </w:r>
      </w:del>
      <w:r>
        <w:rPr>
          <w:lang w:eastAsia="en-GB"/>
        </w:rPr>
        <w:t>.</w:t>
      </w:r>
    </w:p>
    <w:p w14:paraId="55D14F28" w14:textId="77777777" w:rsidR="00E90079" w:rsidRDefault="00E90079" w:rsidP="005D437C">
      <w:pPr>
        <w:pStyle w:val="BodyText"/>
        <w:rPr>
          <w:lang w:eastAsia="en-GB"/>
        </w:rPr>
      </w:pPr>
    </w:p>
    <w:p w14:paraId="59D69290" w14:textId="77777777" w:rsidR="00E90079" w:rsidRDefault="00E90079" w:rsidP="005D437C">
      <w:pPr>
        <w:pStyle w:val="Heading3"/>
        <w:rPr>
          <w:ins w:id="282" w:author="alang" w:date="2012-07-18T12:18:00Z"/>
        </w:rPr>
      </w:pPr>
      <w:bookmarkStart w:id="283" w:name="_Toc244956696"/>
      <w:proofErr w:type="spellStart"/>
      <w:ins w:id="284" w:author="alang" w:date="2012-07-18T12:18:00Z">
        <w:r>
          <w:t>BeiDou</w:t>
        </w:r>
        <w:proofErr w:type="spellEnd"/>
        <w:r>
          <w:t xml:space="preserve"> (COMPASS)</w:t>
        </w:r>
      </w:ins>
    </w:p>
    <w:p w14:paraId="17C180C5" w14:textId="77777777" w:rsidR="00117BFB" w:rsidRPr="00596BF4" w:rsidRDefault="00D27911" w:rsidP="00117BFB">
      <w:pPr>
        <w:widowControl w:val="0"/>
        <w:autoSpaceDE w:val="0"/>
        <w:autoSpaceDN w:val="0"/>
        <w:adjustRightInd w:val="0"/>
        <w:rPr>
          <w:ins w:id="285" w:author="alang" w:date="2012-09-25T14:11:00Z"/>
          <w:rFonts w:cs="Arial"/>
          <w:szCs w:val="22"/>
          <w:lang w:eastAsia="zh-CN"/>
          <w:rPrChange w:id="286" w:author="alang" w:date="2012-09-26T23:03:00Z">
            <w:rPr>
              <w:ins w:id="287" w:author="alang" w:date="2012-09-25T14:11:00Z"/>
              <w:rFonts w:cs="Arial"/>
              <w:sz w:val="20"/>
              <w:lang w:eastAsia="zh-CN"/>
            </w:rPr>
          </w:rPrChange>
        </w:rPr>
      </w:pPr>
      <w:proofErr w:type="spellStart"/>
      <w:ins w:id="288" w:author="alang" w:date="2012-09-25T14:11:00Z">
        <w:r w:rsidRPr="00D27911">
          <w:rPr>
            <w:rFonts w:cs="Arial"/>
            <w:szCs w:val="22"/>
            <w:lang w:eastAsia="zh-CN"/>
            <w:rPrChange w:id="289" w:author="alang" w:date="2012-09-26T23:03:00Z">
              <w:rPr>
                <w:rFonts w:cs="Arial"/>
                <w:color w:val="0000FF"/>
                <w:sz w:val="20"/>
                <w:u w:val="single"/>
                <w:lang w:eastAsia="zh-CN"/>
              </w:rPr>
            </w:rPrChange>
          </w:rPr>
          <w:t>BeiDou</w:t>
        </w:r>
        <w:proofErr w:type="spellEnd"/>
        <w:r w:rsidRPr="00D27911">
          <w:rPr>
            <w:rFonts w:cs="Arial"/>
            <w:szCs w:val="22"/>
            <w:lang w:eastAsia="zh-CN"/>
            <w:rPrChange w:id="290" w:author="alang" w:date="2012-09-26T23:03:00Z">
              <w:rPr>
                <w:rFonts w:cs="Arial"/>
                <w:color w:val="0000FF"/>
                <w:sz w:val="20"/>
                <w:u w:val="single"/>
                <w:lang w:eastAsia="zh-CN"/>
              </w:rPr>
            </w:rPrChange>
          </w:rPr>
          <w:t xml:space="preserve"> is a GNSS being developed by China to provide positioning, navigation and timing services to worldwide users. It can also provide wide area differential services with the accuracy of 1m and short messages services with the capacity of 120 Chinese characters each time. In 1994, China started the feasibility study of the </w:t>
        </w:r>
        <w:proofErr w:type="spellStart"/>
        <w:r w:rsidRPr="00D27911">
          <w:rPr>
            <w:rFonts w:cs="Arial"/>
            <w:szCs w:val="22"/>
            <w:lang w:eastAsia="zh-CN"/>
            <w:rPrChange w:id="291" w:author="alang" w:date="2012-09-26T23:03:00Z">
              <w:rPr>
                <w:rFonts w:cs="Arial"/>
                <w:color w:val="0000FF"/>
                <w:sz w:val="20"/>
                <w:u w:val="single"/>
                <w:lang w:eastAsia="zh-CN"/>
              </w:rPr>
            </w:rPrChange>
          </w:rPr>
          <w:t>BeiDou</w:t>
        </w:r>
        <w:proofErr w:type="spellEnd"/>
        <w:r w:rsidRPr="00D27911">
          <w:rPr>
            <w:rFonts w:cs="Arial"/>
            <w:szCs w:val="22"/>
            <w:lang w:eastAsia="zh-CN"/>
            <w:rPrChange w:id="292" w:author="alang" w:date="2012-09-26T23:03:00Z">
              <w:rPr>
                <w:rFonts w:cs="Arial"/>
                <w:color w:val="0000FF"/>
                <w:sz w:val="20"/>
                <w:u w:val="single"/>
                <w:lang w:eastAsia="zh-CN"/>
              </w:rPr>
            </w:rPrChange>
          </w:rPr>
          <w:t xml:space="preserve"> System. In 2000, two </w:t>
        </w:r>
        <w:proofErr w:type="spellStart"/>
        <w:r w:rsidRPr="00D27911">
          <w:rPr>
            <w:rFonts w:cs="Arial"/>
            <w:szCs w:val="22"/>
            <w:lang w:eastAsia="zh-CN"/>
            <w:rPrChange w:id="293" w:author="alang" w:date="2012-09-26T23:03:00Z">
              <w:rPr>
                <w:rFonts w:cs="Arial"/>
                <w:color w:val="0000FF"/>
                <w:sz w:val="20"/>
                <w:u w:val="single"/>
                <w:lang w:eastAsia="zh-CN"/>
              </w:rPr>
            </w:rPrChange>
          </w:rPr>
          <w:t>BeiDou</w:t>
        </w:r>
        <w:proofErr w:type="spellEnd"/>
        <w:r w:rsidRPr="00D27911">
          <w:rPr>
            <w:rFonts w:cs="Arial"/>
            <w:szCs w:val="22"/>
            <w:lang w:eastAsia="zh-CN"/>
            <w:rPrChange w:id="294" w:author="alang" w:date="2012-09-26T23:03:00Z">
              <w:rPr>
                <w:rFonts w:cs="Arial"/>
                <w:color w:val="0000FF"/>
                <w:sz w:val="20"/>
                <w:u w:val="single"/>
                <w:lang w:eastAsia="zh-CN"/>
              </w:rPr>
            </w:rPrChange>
          </w:rPr>
          <w:t xml:space="preserve"> experimental satellites were launched to begin a regional system. In 2004, China started to construct the full/final </w:t>
        </w:r>
        <w:proofErr w:type="spellStart"/>
        <w:r w:rsidRPr="00D27911">
          <w:rPr>
            <w:rFonts w:cs="Arial"/>
            <w:szCs w:val="22"/>
            <w:lang w:eastAsia="zh-CN"/>
            <w:rPrChange w:id="295" w:author="alang" w:date="2012-09-26T23:03:00Z">
              <w:rPr>
                <w:rFonts w:cs="Arial"/>
                <w:color w:val="0000FF"/>
                <w:sz w:val="20"/>
                <w:u w:val="single"/>
                <w:lang w:eastAsia="zh-CN"/>
              </w:rPr>
            </w:rPrChange>
          </w:rPr>
          <w:t>BeiDou</w:t>
        </w:r>
        <w:proofErr w:type="spellEnd"/>
        <w:r w:rsidRPr="00D27911">
          <w:rPr>
            <w:rFonts w:cs="Arial"/>
            <w:szCs w:val="22"/>
            <w:lang w:eastAsia="zh-CN"/>
            <w:rPrChange w:id="296" w:author="alang" w:date="2012-09-26T23:03:00Z">
              <w:rPr>
                <w:rFonts w:cs="Arial"/>
                <w:color w:val="0000FF"/>
                <w:sz w:val="20"/>
                <w:u w:val="single"/>
                <w:lang w:eastAsia="zh-CN"/>
              </w:rPr>
            </w:rPrChange>
          </w:rPr>
          <w:t xml:space="preserve"> Navigation Satellite System which is now a global system comprising of 11 satellites and is to be completed by 2020. </w:t>
        </w:r>
      </w:ins>
    </w:p>
    <w:p w14:paraId="7575D2F7" w14:textId="77777777" w:rsidR="00117BFB" w:rsidRPr="00596BF4" w:rsidRDefault="00D27911" w:rsidP="00117BFB">
      <w:pPr>
        <w:widowControl w:val="0"/>
        <w:autoSpaceDE w:val="0"/>
        <w:autoSpaceDN w:val="0"/>
        <w:adjustRightInd w:val="0"/>
        <w:rPr>
          <w:ins w:id="297" w:author="alang" w:date="2012-09-25T14:11:00Z"/>
          <w:rFonts w:cs="Arial"/>
          <w:szCs w:val="22"/>
          <w:lang w:eastAsia="zh-CN"/>
        </w:rPr>
      </w:pPr>
      <w:ins w:id="298" w:author="alang" w:date="2012-09-25T14:11:00Z">
        <w:r w:rsidRPr="00D27911">
          <w:rPr>
            <w:rFonts w:cs="Arial"/>
            <w:szCs w:val="22"/>
            <w:lang w:eastAsia="zh-CN"/>
            <w:rPrChange w:id="299" w:author="alang" w:date="2012-09-26T23:03:00Z">
              <w:rPr>
                <w:rFonts w:cs="Arial"/>
                <w:color w:val="0000FF"/>
                <w:sz w:val="20"/>
                <w:u w:val="single"/>
                <w:lang w:eastAsia="zh-CN"/>
              </w:rPr>
            </w:rPrChange>
          </w:rPr>
          <w:t xml:space="preserve">The </w:t>
        </w:r>
        <w:proofErr w:type="spellStart"/>
        <w:r w:rsidRPr="00D27911">
          <w:rPr>
            <w:rFonts w:cs="Arial"/>
            <w:szCs w:val="22"/>
            <w:lang w:eastAsia="zh-CN"/>
            <w:rPrChange w:id="300" w:author="alang" w:date="2012-09-26T23:03:00Z">
              <w:rPr>
                <w:rFonts w:cs="Arial"/>
                <w:color w:val="0000FF"/>
                <w:sz w:val="20"/>
                <w:u w:val="single"/>
                <w:lang w:eastAsia="zh-CN"/>
              </w:rPr>
            </w:rPrChange>
          </w:rPr>
          <w:t>BeiDou</w:t>
        </w:r>
        <w:proofErr w:type="spellEnd"/>
        <w:r w:rsidRPr="00D27911">
          <w:rPr>
            <w:rFonts w:cs="Arial"/>
            <w:szCs w:val="22"/>
            <w:lang w:eastAsia="zh-CN"/>
            <w:rPrChange w:id="301" w:author="alang" w:date="2012-09-26T23:03:00Z">
              <w:rPr>
                <w:rFonts w:cs="Arial"/>
                <w:color w:val="0000FF"/>
                <w:sz w:val="20"/>
                <w:u w:val="single"/>
                <w:lang w:eastAsia="zh-CN"/>
              </w:rPr>
            </w:rPrChange>
          </w:rPr>
          <w:t xml:space="preserve"> </w:t>
        </w:r>
      </w:ins>
      <w:ins w:id="302" w:author="alang" w:date="2012-09-25T14:12:00Z">
        <w:r w:rsidRPr="00D27911">
          <w:rPr>
            <w:rFonts w:cs="Arial"/>
            <w:szCs w:val="22"/>
            <w:lang w:eastAsia="zh-CN"/>
            <w:rPrChange w:id="303" w:author="alang" w:date="2012-09-26T23:03:00Z">
              <w:rPr>
                <w:rFonts w:cs="Arial"/>
                <w:color w:val="0000FF"/>
                <w:sz w:val="20"/>
                <w:u w:val="single"/>
                <w:lang w:eastAsia="zh-CN"/>
              </w:rPr>
            </w:rPrChange>
          </w:rPr>
          <w:t>Navigation</w:t>
        </w:r>
      </w:ins>
      <w:ins w:id="304" w:author="alang" w:date="2012-09-25T14:11:00Z">
        <w:r w:rsidRPr="00D27911">
          <w:rPr>
            <w:rFonts w:cs="Arial"/>
            <w:szCs w:val="22"/>
            <w:lang w:eastAsia="zh-CN"/>
            <w:rPrChange w:id="305" w:author="alang" w:date="2012-09-26T23:03:00Z">
              <w:rPr>
                <w:rFonts w:cs="Arial"/>
                <w:color w:val="0000FF"/>
                <w:sz w:val="20"/>
                <w:u w:val="single"/>
                <w:lang w:eastAsia="zh-CN"/>
              </w:rPr>
            </w:rPrChange>
          </w:rPr>
          <w:t xml:space="preserve"> Satellite System space constellation will consist of five GEO satellites and 30 non-GEO satellites (27 in medium earth orbit and 3 in inclined geostationary orbit).</w:t>
        </w:r>
        <w:r w:rsidRPr="00D27911">
          <w:rPr>
            <w:szCs w:val="22"/>
            <w:lang w:val="en-US"/>
            <w:rPrChange w:id="306" w:author="alang" w:date="2012-09-26T23:03:00Z">
              <w:rPr>
                <w:color w:val="0000FF"/>
                <w:sz w:val="20"/>
                <w:szCs w:val="20"/>
                <w:u w:val="single"/>
                <w:lang w:val="en-US"/>
              </w:rPr>
            </w:rPrChange>
          </w:rPr>
          <w:t xml:space="preserve">There will be two levels of service provided; free service to civilians and licensed service to Chinese government and military users. The free service will have </w:t>
        </w:r>
      </w:ins>
      <w:ins w:id="307" w:author="alang" w:date="2012-09-25T14:13:00Z">
        <w:r w:rsidRPr="00D27911">
          <w:rPr>
            <w:szCs w:val="22"/>
            <w:lang w:val="en-US"/>
            <w:rPrChange w:id="308" w:author="alang" w:date="2012-09-26T23:03:00Z">
              <w:rPr>
                <w:color w:val="0000FF"/>
                <w:sz w:val="20"/>
                <w:szCs w:val="20"/>
                <w:u w:val="single"/>
                <w:lang w:val="en-US"/>
              </w:rPr>
            </w:rPrChange>
          </w:rPr>
          <w:t>10</w:t>
        </w:r>
      </w:ins>
      <w:ins w:id="309" w:author="alang" w:date="2012-09-25T14:11:00Z">
        <w:r w:rsidRPr="00D27911">
          <w:rPr>
            <w:szCs w:val="22"/>
            <w:lang w:val="en-US"/>
            <w:rPrChange w:id="310" w:author="alang" w:date="2012-09-26T23:03:00Z">
              <w:rPr>
                <w:color w:val="0000FF"/>
                <w:sz w:val="20"/>
                <w:szCs w:val="20"/>
                <w:u w:val="single"/>
                <w:lang w:val="en-US"/>
              </w:rPr>
            </w:rPrChange>
          </w:rPr>
          <w:t xml:space="preserve"> meter </w:t>
        </w:r>
      </w:ins>
      <w:ins w:id="311" w:author="alang" w:date="2012-09-25T14:13:00Z">
        <w:r w:rsidRPr="00D27911">
          <w:rPr>
            <w:szCs w:val="22"/>
            <w:lang w:val="en-US" w:eastAsia="zh-CN"/>
            <w:rPrChange w:id="312" w:author="alang" w:date="2012-09-26T23:03:00Z">
              <w:rPr>
                <w:color w:val="0000FF"/>
                <w:sz w:val="20"/>
                <w:szCs w:val="20"/>
                <w:u w:val="single"/>
                <w:lang w:val="en-US" w:eastAsia="zh-CN"/>
              </w:rPr>
            </w:rPrChange>
          </w:rPr>
          <w:t>position</w:t>
        </w:r>
      </w:ins>
      <w:ins w:id="313" w:author="alang" w:date="2012-09-25T14:11:00Z">
        <w:r w:rsidRPr="00D27911">
          <w:rPr>
            <w:szCs w:val="22"/>
            <w:lang w:val="en-US"/>
            <w:rPrChange w:id="314" w:author="alang" w:date="2012-09-26T23:03:00Z">
              <w:rPr>
                <w:color w:val="0000FF"/>
                <w:sz w:val="20"/>
                <w:szCs w:val="20"/>
                <w:u w:val="single"/>
                <w:lang w:val="en-US"/>
              </w:rPr>
            </w:rPrChange>
          </w:rPr>
          <w:t xml:space="preserve"> accurac</w:t>
        </w:r>
        <w:r w:rsidRPr="00D27911">
          <w:rPr>
            <w:szCs w:val="22"/>
            <w:lang w:val="en-US" w:eastAsia="zh-CN"/>
            <w:rPrChange w:id="315" w:author="alang" w:date="2012-09-26T23:03:00Z">
              <w:rPr>
                <w:color w:val="0000FF"/>
                <w:sz w:val="20"/>
                <w:szCs w:val="20"/>
                <w:u w:val="single"/>
                <w:lang w:val="en-US" w:eastAsia="zh-CN"/>
              </w:rPr>
            </w:rPrChange>
          </w:rPr>
          <w:t>y and can</w:t>
        </w:r>
        <w:r w:rsidRPr="00D27911">
          <w:rPr>
            <w:szCs w:val="22"/>
            <w:lang w:val="en-US"/>
            <w:rPrChange w:id="316" w:author="alang" w:date="2012-09-26T23:03:00Z">
              <w:rPr>
                <w:color w:val="0000FF"/>
                <w:sz w:val="20"/>
                <w:szCs w:val="20"/>
                <w:u w:val="single"/>
                <w:lang w:val="en-US"/>
              </w:rPr>
            </w:rPrChange>
          </w:rPr>
          <w:t xml:space="preserve"> synchronize clocks with an accuracy of 10 ns, and measure speeds within 0.2 m/s.</w:t>
        </w:r>
      </w:ins>
    </w:p>
    <w:p w14:paraId="442B3FEC" w14:textId="77777777" w:rsidR="00117BFB" w:rsidRPr="00596BF4" w:rsidRDefault="00D27911" w:rsidP="00117BFB">
      <w:pPr>
        <w:widowControl w:val="0"/>
        <w:autoSpaceDE w:val="0"/>
        <w:autoSpaceDN w:val="0"/>
        <w:adjustRightInd w:val="0"/>
        <w:rPr>
          <w:ins w:id="317" w:author="alang" w:date="2012-09-25T14:11:00Z"/>
          <w:rFonts w:cs="Arial"/>
          <w:szCs w:val="22"/>
          <w:lang w:eastAsia="zh-CN"/>
          <w:rPrChange w:id="318" w:author="alang" w:date="2012-09-26T23:03:00Z">
            <w:rPr>
              <w:ins w:id="319" w:author="alang" w:date="2012-09-25T14:11:00Z"/>
              <w:rFonts w:cs="Arial"/>
              <w:sz w:val="20"/>
              <w:lang w:eastAsia="zh-CN"/>
            </w:rPr>
          </w:rPrChange>
        </w:rPr>
      </w:pPr>
      <w:ins w:id="320" w:author="alang" w:date="2012-09-25T14:11:00Z">
        <w:r w:rsidRPr="00D27911">
          <w:rPr>
            <w:rFonts w:cs="Arial"/>
            <w:szCs w:val="22"/>
            <w:lang w:eastAsia="zh-CN"/>
            <w:rPrChange w:id="321" w:author="alang" w:date="2012-09-26T23:03:00Z">
              <w:rPr>
                <w:rFonts w:cs="Arial"/>
                <w:color w:val="0000FF"/>
                <w:sz w:val="20"/>
                <w:u w:val="single"/>
                <w:lang w:eastAsia="zh-CN"/>
              </w:rPr>
            </w:rPrChange>
          </w:rPr>
          <w:t xml:space="preserve">As of </w:t>
        </w:r>
      </w:ins>
      <w:ins w:id="322" w:author="alang" w:date="2012-09-25T14:14:00Z">
        <w:r w:rsidRPr="00D27911">
          <w:rPr>
            <w:rFonts w:cs="Arial"/>
            <w:szCs w:val="22"/>
            <w:lang w:eastAsia="zh-CN"/>
            <w:rPrChange w:id="323" w:author="alang" w:date="2012-09-26T23:03:00Z">
              <w:rPr>
                <w:rFonts w:cs="Arial"/>
                <w:color w:val="0000FF"/>
                <w:sz w:val="20"/>
                <w:u w:val="single"/>
                <w:lang w:eastAsia="zh-CN"/>
              </w:rPr>
            </w:rPrChange>
          </w:rPr>
          <w:t>September</w:t>
        </w:r>
      </w:ins>
      <w:ins w:id="324" w:author="alang" w:date="2012-09-25T14:11:00Z">
        <w:r w:rsidRPr="00D27911">
          <w:rPr>
            <w:rFonts w:cs="Arial"/>
            <w:szCs w:val="22"/>
            <w:lang w:eastAsia="zh-CN"/>
            <w:rPrChange w:id="325" w:author="alang" w:date="2012-09-26T23:03:00Z">
              <w:rPr>
                <w:rFonts w:cs="Arial"/>
                <w:color w:val="0000FF"/>
                <w:sz w:val="20"/>
                <w:u w:val="single"/>
                <w:lang w:eastAsia="zh-CN"/>
              </w:rPr>
            </w:rPrChange>
          </w:rPr>
          <w:t xml:space="preserve"> 2012, </w:t>
        </w:r>
      </w:ins>
      <w:ins w:id="326" w:author="alang" w:date="2012-09-25T14:14:00Z">
        <w:r w:rsidRPr="00D27911">
          <w:rPr>
            <w:rFonts w:cs="Arial"/>
            <w:szCs w:val="22"/>
            <w:lang w:eastAsia="zh-CN"/>
            <w:rPrChange w:id="327" w:author="alang" w:date="2012-09-26T23:03:00Z">
              <w:rPr>
                <w:rFonts w:cs="Arial"/>
                <w:color w:val="0000FF"/>
                <w:sz w:val="20"/>
                <w:u w:val="single"/>
                <w:lang w:eastAsia="zh-CN"/>
              </w:rPr>
            </w:rPrChange>
          </w:rPr>
          <w:t>fifteen</w:t>
        </w:r>
      </w:ins>
      <w:ins w:id="328" w:author="alang" w:date="2012-09-25T14:11:00Z">
        <w:r w:rsidRPr="00D27911">
          <w:rPr>
            <w:rFonts w:cs="Arial"/>
            <w:szCs w:val="22"/>
            <w:lang w:eastAsia="zh-CN"/>
            <w:rPrChange w:id="329" w:author="alang" w:date="2012-09-26T23:03:00Z">
              <w:rPr>
                <w:rFonts w:cs="Arial"/>
                <w:color w:val="0000FF"/>
                <w:sz w:val="20"/>
                <w:u w:val="single"/>
                <w:lang w:eastAsia="zh-CN"/>
              </w:rPr>
            </w:rPrChange>
          </w:rPr>
          <w:t xml:space="preserve"> </w:t>
        </w:r>
        <w:proofErr w:type="spellStart"/>
        <w:r w:rsidRPr="00D27911">
          <w:rPr>
            <w:rFonts w:cs="Arial"/>
            <w:szCs w:val="22"/>
            <w:lang w:eastAsia="zh-CN"/>
            <w:rPrChange w:id="330" w:author="alang" w:date="2012-09-26T23:03:00Z">
              <w:rPr>
                <w:rFonts w:cs="Arial"/>
                <w:color w:val="0000FF"/>
                <w:sz w:val="20"/>
                <w:u w:val="single"/>
                <w:lang w:eastAsia="zh-CN"/>
              </w:rPr>
            </w:rPrChange>
          </w:rPr>
          <w:t>BeiDou</w:t>
        </w:r>
        <w:proofErr w:type="spellEnd"/>
        <w:r w:rsidRPr="00D27911">
          <w:rPr>
            <w:rFonts w:cs="Arial"/>
            <w:szCs w:val="22"/>
            <w:lang w:eastAsia="zh-CN"/>
            <w:rPrChange w:id="331" w:author="alang" w:date="2012-09-26T23:03:00Z">
              <w:rPr>
                <w:rFonts w:cs="Arial"/>
                <w:color w:val="0000FF"/>
                <w:sz w:val="20"/>
                <w:u w:val="single"/>
                <w:lang w:eastAsia="zh-CN"/>
              </w:rPr>
            </w:rPrChange>
          </w:rPr>
          <w:t xml:space="preserve"> satellites had been launched. It is planned to provide initial operation service capacity for Asia-Pacific users (within </w:t>
        </w:r>
      </w:ins>
      <w:ins w:id="332" w:author="alang" w:date="2012-09-25T14:13:00Z">
        <w:r w:rsidRPr="00D27911">
          <w:rPr>
            <w:rFonts w:cs="Arial"/>
            <w:szCs w:val="22"/>
            <w:lang w:eastAsia="zh-CN"/>
            <w:rPrChange w:id="333" w:author="alang" w:date="2012-09-26T23:03:00Z">
              <w:rPr>
                <w:rFonts w:cs="Arial"/>
                <w:color w:val="0000FF"/>
                <w:sz w:val="20"/>
                <w:u w:val="single"/>
                <w:lang w:eastAsia="zh-CN"/>
              </w:rPr>
            </w:rPrChange>
          </w:rPr>
          <w:t xml:space="preserve">the </w:t>
        </w:r>
      </w:ins>
      <w:ins w:id="334" w:author="alang" w:date="2012-09-25T14:11:00Z">
        <w:r w:rsidRPr="00D27911">
          <w:rPr>
            <w:rFonts w:cs="Arial"/>
            <w:szCs w:val="22"/>
            <w:lang w:eastAsia="zh-CN"/>
            <w:rPrChange w:id="335" w:author="alang" w:date="2012-09-26T23:03:00Z">
              <w:rPr>
                <w:rFonts w:cs="Arial"/>
                <w:color w:val="0000FF"/>
                <w:sz w:val="20"/>
                <w:u w:val="single"/>
                <w:lang w:eastAsia="zh-CN"/>
              </w:rPr>
            </w:rPrChange>
          </w:rPr>
          <w:t>service area) by the end of 2012, and the system will be fully established by 2020, serving the global customers and becoming a component of GNSS for e</w:t>
        </w:r>
      </w:ins>
      <w:ins w:id="336" w:author="alang" w:date="2012-09-25T14:13:00Z">
        <w:r w:rsidRPr="00D27911">
          <w:rPr>
            <w:rFonts w:cs="Arial"/>
            <w:szCs w:val="22"/>
            <w:lang w:eastAsia="zh-CN"/>
            <w:rPrChange w:id="337" w:author="alang" w:date="2012-09-26T23:03:00Z">
              <w:rPr>
                <w:rFonts w:cs="Arial"/>
                <w:color w:val="0000FF"/>
                <w:sz w:val="20"/>
                <w:u w:val="single"/>
                <w:lang w:eastAsia="zh-CN"/>
              </w:rPr>
            </w:rPrChange>
          </w:rPr>
          <w:noBreakHyphen/>
        </w:r>
      </w:ins>
      <w:ins w:id="338" w:author="alang" w:date="2012-09-25T14:11:00Z">
        <w:r w:rsidRPr="00D27911">
          <w:rPr>
            <w:rFonts w:cs="Arial"/>
            <w:szCs w:val="22"/>
            <w:lang w:eastAsia="zh-CN"/>
            <w:rPrChange w:id="339" w:author="alang" w:date="2012-09-26T23:03:00Z">
              <w:rPr>
                <w:rFonts w:cs="Arial"/>
                <w:color w:val="0000FF"/>
                <w:sz w:val="20"/>
                <w:u w:val="single"/>
                <w:lang w:eastAsia="zh-CN"/>
              </w:rPr>
            </w:rPrChange>
          </w:rPr>
          <w:t>navigation.</w:t>
        </w:r>
      </w:ins>
    </w:p>
    <w:p w14:paraId="4A4013AE" w14:textId="77777777" w:rsidR="00741071" w:rsidRDefault="00741071">
      <w:pPr>
        <w:rPr>
          <w:ins w:id="340" w:author="alang" w:date="2012-07-18T12:18:00Z"/>
        </w:rPr>
        <w:pPrChange w:id="341" w:author="alang" w:date="2012-07-18T12:18:00Z">
          <w:pPr>
            <w:pStyle w:val="Heading3"/>
          </w:pPr>
        </w:pPrChange>
      </w:pPr>
    </w:p>
    <w:p w14:paraId="173FD6FA" w14:textId="77777777" w:rsidR="003644C2" w:rsidRPr="005D437C" w:rsidRDefault="005D437C" w:rsidP="005D437C">
      <w:pPr>
        <w:pStyle w:val="Heading3"/>
      </w:pPr>
      <w:r w:rsidRPr="005D437C">
        <w:t>QZSS</w:t>
      </w:r>
      <w:bookmarkEnd w:id="283"/>
    </w:p>
    <w:p w14:paraId="0726E35B" w14:textId="77777777" w:rsidR="005D437C" w:rsidRDefault="005D437C" w:rsidP="005D437C">
      <w:pPr>
        <w:pStyle w:val="BodyText"/>
        <w:rPr>
          <w:lang w:eastAsia="en-GB"/>
        </w:rPr>
      </w:pPr>
      <w:r>
        <w:rPr>
          <w:lang w:eastAsia="en-GB"/>
        </w:rPr>
        <w:t xml:space="preserve">Japan is developing a Quasi-Zenith Satellite System (QZSS).  QZSS is based on 3 satellites in eccentric, highly inclined orbits guaranteeing always one satellite in visibility of Japan with a minimum elevation angle of 60 degrees.  Each satellite will transmit 6 signals in the L-band: 3 in L1, one </w:t>
      </w:r>
      <w:r w:rsidR="00151B9B">
        <w:rPr>
          <w:lang w:eastAsia="en-GB"/>
        </w:rPr>
        <w:t>in E6, one in L2 and one in L5.</w:t>
      </w:r>
    </w:p>
    <w:p w14:paraId="79ECC5D0" w14:textId="77777777" w:rsidR="005D437C" w:rsidRDefault="005D437C" w:rsidP="005D437C">
      <w:pPr>
        <w:pStyle w:val="BodyText"/>
        <w:rPr>
          <w:lang w:eastAsia="en-GB"/>
        </w:rPr>
      </w:pPr>
      <w:r>
        <w:rPr>
          <w:lang w:eastAsia="en-GB"/>
        </w:rPr>
        <w:t>One of the signals aims to provide sub-meter accuracy and integrity while maintaining compatibility with SBAS.  The signal in E6 aims to support a commercial service with high data rate (2 kbps).  The other signals are GPS-like signals, including L2C and L1C standards.</w:t>
      </w:r>
    </w:p>
    <w:p w14:paraId="0B6DBFC4" w14:textId="77777777" w:rsidR="005D437C" w:rsidRPr="005D437C" w:rsidRDefault="005D437C" w:rsidP="005D437C">
      <w:pPr>
        <w:pStyle w:val="Heading3"/>
      </w:pPr>
      <w:bookmarkStart w:id="342" w:name="_Toc244956697"/>
      <w:r w:rsidRPr="005D437C">
        <w:t>IRNSS</w:t>
      </w:r>
      <w:bookmarkEnd w:id="342"/>
    </w:p>
    <w:p w14:paraId="0C6277C8" w14:textId="77777777" w:rsidR="005D437C" w:rsidRDefault="005D437C" w:rsidP="005D437C">
      <w:pPr>
        <w:pStyle w:val="BodyText"/>
        <w:rPr>
          <w:lang w:eastAsia="en-GB"/>
        </w:rPr>
      </w:pPr>
      <w:r>
        <w:rPr>
          <w:lang w:eastAsia="en-GB"/>
        </w:rPr>
        <w:t xml:space="preserve">The Indian Regional Navigational Satellite System (IRNSS) will, as an independent navigation system, cover the Indian region with a space segment of 3 GEO satellites and 4 Inclined Geosynchronous Orbit (IGSO) satellites.  The inclination of the orbital plane of the IGSO satellites is low, so that all the satellites can be seen simultaneously over India.  Three </w:t>
      </w:r>
      <w:r w:rsidR="007E33B8">
        <w:rPr>
          <w:lang w:eastAsia="en-GB"/>
        </w:rPr>
        <w:t>IRNSS services are anticipated:</w:t>
      </w:r>
    </w:p>
    <w:p w14:paraId="3899E243" w14:textId="77777777" w:rsidR="005D437C" w:rsidRDefault="005D437C" w:rsidP="005D437C">
      <w:pPr>
        <w:pStyle w:val="Bullet1"/>
      </w:pPr>
      <w:r>
        <w:t>Open Service using signals in the L5 and S bands;</w:t>
      </w:r>
    </w:p>
    <w:p w14:paraId="0289FD6F" w14:textId="77777777" w:rsidR="005D437C" w:rsidRDefault="005D437C" w:rsidP="005D437C">
      <w:pPr>
        <w:pStyle w:val="Bullet1"/>
      </w:pPr>
      <w:r>
        <w:lastRenderedPageBreak/>
        <w:t>Precise Positioning Service using signals in the L5 and S bands;</w:t>
      </w:r>
    </w:p>
    <w:p w14:paraId="02CC3DAE" w14:textId="77777777" w:rsidR="005D437C" w:rsidRDefault="005D437C" w:rsidP="005D437C">
      <w:pPr>
        <w:pStyle w:val="Bullet1"/>
      </w:pPr>
      <w:r>
        <w:t>Restricted Access Service using signals in the L5 band only.</w:t>
      </w:r>
    </w:p>
    <w:p w14:paraId="7066F216" w14:textId="77777777" w:rsidR="005D437C" w:rsidRDefault="005D437C" w:rsidP="005D437C">
      <w:pPr>
        <w:pStyle w:val="BodyText"/>
        <w:rPr>
          <w:lang w:eastAsia="en-GB"/>
        </w:rPr>
      </w:pPr>
      <w:r>
        <w:rPr>
          <w:lang w:eastAsia="en-GB"/>
        </w:rPr>
        <w:t>The Open and Precise services target dual frequency users but it is also intended to compute and broadcast ionosphere-corrections to support single frequency users.  Because of the limited coverage of the IRNSS network of reference stations the satellites will, apart from the navigation payload, also include a dedicated C-band uplink/down-link ranging payload to support precise satellite orbit determination.</w:t>
      </w:r>
    </w:p>
    <w:p w14:paraId="38621778" w14:textId="77777777" w:rsidR="005D437C" w:rsidRDefault="005D437C" w:rsidP="005D437C">
      <w:pPr>
        <w:pStyle w:val="Heading2"/>
        <w:rPr>
          <w:lang w:eastAsia="en-GB"/>
        </w:rPr>
      </w:pPr>
      <w:bookmarkStart w:id="343" w:name="_Toc244956698"/>
      <w:r>
        <w:rPr>
          <w:lang w:eastAsia="en-GB"/>
        </w:rPr>
        <w:t>GNSS Augmentation</w:t>
      </w:r>
      <w:bookmarkEnd w:id="343"/>
    </w:p>
    <w:p w14:paraId="262B34EE" w14:textId="77777777" w:rsidR="005D437C" w:rsidRDefault="005D437C" w:rsidP="005D437C">
      <w:pPr>
        <w:pStyle w:val="Heading3"/>
      </w:pPr>
      <w:bookmarkStart w:id="344" w:name="_Toc244956699"/>
      <w:r>
        <w:t>Ground Based Augmentation Systems (GBAS)</w:t>
      </w:r>
      <w:bookmarkEnd w:id="344"/>
    </w:p>
    <w:p w14:paraId="629A5C3C" w14:textId="77777777" w:rsidR="005D437C" w:rsidRDefault="005D437C" w:rsidP="005636B2">
      <w:pPr>
        <w:pStyle w:val="Heading4"/>
      </w:pPr>
      <w:r>
        <w:t xml:space="preserve">IALA </w:t>
      </w:r>
      <w:proofErr w:type="spellStart"/>
      <w:r>
        <w:t>Radiobeacon</w:t>
      </w:r>
      <w:proofErr w:type="spellEnd"/>
      <w:r>
        <w:t xml:space="preserve"> DGNSS</w:t>
      </w:r>
    </w:p>
    <w:p w14:paraId="56D15877" w14:textId="77777777" w:rsidR="005D437C" w:rsidRDefault="005D437C" w:rsidP="005D437C">
      <w:pPr>
        <w:pStyle w:val="BodyText"/>
        <w:rPr>
          <w:lang w:eastAsia="en-GB"/>
        </w:rPr>
      </w:pPr>
      <w:r>
        <w:rPr>
          <w:lang w:eastAsia="en-GB"/>
        </w:rPr>
        <w:t xml:space="preserve">IALA </w:t>
      </w:r>
      <w:proofErr w:type="spellStart"/>
      <w:r>
        <w:rPr>
          <w:lang w:eastAsia="en-GB"/>
        </w:rPr>
        <w:t>radiobeacon</w:t>
      </w:r>
      <w:proofErr w:type="spellEnd"/>
      <w:r>
        <w:rPr>
          <w:lang w:eastAsia="en-GB"/>
        </w:rPr>
        <w:t xml:space="preserve"> DGNSS remains the internationally accepted means of providing DGNSS corrections and integrity information to maritime users.  It is defined by international global standards, with regional harmonisation of frequencies via IALA and ITU.</w:t>
      </w:r>
    </w:p>
    <w:p w14:paraId="383BB1EF" w14:textId="77777777" w:rsidR="005D437C" w:rsidRDefault="005D437C" w:rsidP="005D437C">
      <w:pPr>
        <w:pStyle w:val="BodyText"/>
        <w:rPr>
          <w:lang w:eastAsia="en-GB"/>
        </w:rPr>
      </w:pPr>
      <w:r>
        <w:rPr>
          <w:lang w:eastAsia="en-GB"/>
        </w:rPr>
        <w:t xml:space="preserve">IALA members will continue to provide </w:t>
      </w:r>
      <w:proofErr w:type="spellStart"/>
      <w:r>
        <w:rPr>
          <w:lang w:eastAsia="en-GB"/>
        </w:rPr>
        <w:t>radiobeacon</w:t>
      </w:r>
      <w:proofErr w:type="spellEnd"/>
      <w:r>
        <w:rPr>
          <w:lang w:eastAsia="en-GB"/>
        </w:rPr>
        <w:t xml:space="preserve"> differential GNSS services.  This service will be developed in line with GNSS evolution to monitor the performance of GNSS, to provide timely integrity warnings of service degradation and provide comprehensive but cost-effective augmentation</w:t>
      </w:r>
      <w:r>
        <w:rPr>
          <w:rStyle w:val="FootnoteReference"/>
          <w:lang w:eastAsia="en-GB"/>
        </w:rPr>
        <w:footnoteReference w:id="9"/>
      </w:r>
      <w:r>
        <w:rPr>
          <w:lang w:eastAsia="en-GB"/>
        </w:rPr>
        <w:t>.</w:t>
      </w:r>
    </w:p>
    <w:p w14:paraId="6525FC75" w14:textId="77777777" w:rsidR="005D437C" w:rsidRDefault="005D437C" w:rsidP="005D437C">
      <w:pPr>
        <w:pStyle w:val="BodyText"/>
        <w:rPr>
          <w:lang w:eastAsia="en-GB"/>
        </w:rPr>
      </w:pPr>
      <w:r>
        <w:rPr>
          <w:lang w:eastAsia="en-GB"/>
        </w:rPr>
        <w:t>IALA members will:</w:t>
      </w:r>
    </w:p>
    <w:p w14:paraId="7D52FE26" w14:textId="77777777" w:rsidR="005D437C" w:rsidRDefault="005D437C" w:rsidP="005D437C">
      <w:pPr>
        <w:pStyle w:val="Bullet1"/>
      </w:pPr>
      <w:r>
        <w:t xml:space="preserve">Continue to provide the IALA </w:t>
      </w:r>
      <w:proofErr w:type="spellStart"/>
      <w:r>
        <w:t>radiobeacon</w:t>
      </w:r>
      <w:proofErr w:type="spellEnd"/>
      <w:r>
        <w:t xml:space="preserve"> DGNSS service </w:t>
      </w:r>
      <w:del w:id="345" w:author="alang" w:date="2012-09-25T12:36:00Z">
        <w:r w:rsidDel="00136DC8">
          <w:delText>meeting the needs of current users</w:delText>
        </w:r>
      </w:del>
      <w:ins w:id="346" w:author="alang" w:date="2012-09-25T12:36:00Z">
        <w:r w:rsidR="00136DC8">
          <w:t>in line with R-121</w:t>
        </w:r>
      </w:ins>
      <w:r>
        <w:rPr>
          <w:rStyle w:val="FootnoteReference"/>
        </w:rPr>
        <w:footnoteReference w:id="10"/>
      </w:r>
      <w:r>
        <w:t>;</w:t>
      </w:r>
    </w:p>
    <w:p w14:paraId="73ECFC5A" w14:textId="77777777" w:rsidR="005D437C" w:rsidRDefault="005D437C" w:rsidP="005D437C">
      <w:pPr>
        <w:pStyle w:val="Bullet1"/>
      </w:pPr>
      <w:r>
        <w:t>Recapitalise the existing DGNSS infrastructure, where necessary, to avoid system obsolescence</w:t>
      </w:r>
      <w:ins w:id="347" w:author="alang" w:date="2012-09-25T13:04:00Z">
        <w:r w:rsidR="00845CA0">
          <w:t xml:space="preserve">. Consideration </w:t>
        </w:r>
      </w:ins>
      <w:ins w:id="348" w:author="alang" w:date="2012-09-25T13:06:00Z">
        <w:r w:rsidR="00845CA0">
          <w:t xml:space="preserve">should be given </w:t>
        </w:r>
      </w:ins>
      <w:ins w:id="349" w:author="alang" w:date="2012-09-25T13:04:00Z">
        <w:r w:rsidR="00845CA0">
          <w:t xml:space="preserve">to the </w:t>
        </w:r>
      </w:ins>
      <w:ins w:id="350" w:author="alang" w:date="2012-09-25T13:06:00Z">
        <w:r w:rsidR="00DA5FE5">
          <w:t>recapitalisation options</w:t>
        </w:r>
      </w:ins>
      <w:ins w:id="351" w:author="alang" w:date="2012-09-25T13:05:00Z">
        <w:r w:rsidR="00845CA0">
          <w:t>, as described in</w:t>
        </w:r>
      </w:ins>
      <w:ins w:id="352" w:author="alang" w:date="2012-09-25T13:04:00Z">
        <w:r w:rsidR="00845CA0">
          <w:t xml:space="preserve"> </w:t>
        </w:r>
      </w:ins>
      <w:ins w:id="353" w:author="alang" w:date="2012-09-25T13:05:00Z">
        <w:r w:rsidR="00845CA0">
          <w:t>R</w:t>
        </w:r>
        <w:r w:rsidR="00845CA0">
          <w:noBreakHyphen/>
          <w:t>135</w:t>
        </w:r>
      </w:ins>
      <w:r>
        <w:t>;</w:t>
      </w:r>
    </w:p>
    <w:p w14:paraId="6599EEF8" w14:textId="77777777" w:rsidR="005D437C" w:rsidRDefault="005D437C" w:rsidP="005D437C">
      <w:pPr>
        <w:pStyle w:val="Bullet1"/>
      </w:pPr>
      <w:r>
        <w:t>Review their service provision to take account of GNSS developments;</w:t>
      </w:r>
    </w:p>
    <w:p w14:paraId="5D719E0C" w14:textId="77777777" w:rsidR="005D437C" w:rsidRDefault="005D437C" w:rsidP="005D437C">
      <w:pPr>
        <w:pStyle w:val="Bullet1"/>
      </w:pPr>
      <w:r>
        <w:t xml:space="preserve">Continue to encourage and support the IMO’s acceptance of IALA </w:t>
      </w:r>
      <w:proofErr w:type="spellStart"/>
      <w:r>
        <w:t>radiobeacon</w:t>
      </w:r>
      <w:proofErr w:type="spellEnd"/>
      <w:r>
        <w:t xml:space="preserve"> DGNSS into the World Wide Radio Navigation System (WWRNS); and</w:t>
      </w:r>
    </w:p>
    <w:p w14:paraId="6AC91929" w14:textId="77777777" w:rsidR="005D437C" w:rsidRDefault="005D437C" w:rsidP="005D437C">
      <w:pPr>
        <w:pStyle w:val="Bullet1"/>
      </w:pPr>
      <w:r>
        <w:t>Investigate the standardisation and delivery of high precision DGNSS to support aids to navigation management, harbour approach and docking.</w:t>
      </w:r>
    </w:p>
    <w:p w14:paraId="3FD71BD3" w14:textId="77777777" w:rsidR="005D437C" w:rsidRDefault="00F640E3" w:rsidP="00F640E3">
      <w:pPr>
        <w:pStyle w:val="Heading4"/>
      </w:pPr>
      <w:r>
        <w:t>AIS as a GBAS</w:t>
      </w:r>
    </w:p>
    <w:p w14:paraId="3A535714" w14:textId="77777777" w:rsidR="00F640E3" w:rsidRDefault="00F640E3" w:rsidP="00F640E3">
      <w:pPr>
        <w:pStyle w:val="BodyText"/>
        <w:rPr>
          <w:lang w:eastAsia="en-GB"/>
        </w:rPr>
      </w:pPr>
      <w:r>
        <w:rPr>
          <w:lang w:eastAsia="en-GB"/>
        </w:rPr>
        <w:t>Automatic Identification System (AIS) is a ship to ship and ship to shore data broadcast system, operating in the VHF maritime band.  Its characteristics and capability make it a powerful tool for improving the safety of navigation and efficiency of shipping traffic management.</w:t>
      </w:r>
    </w:p>
    <w:p w14:paraId="2A40638C" w14:textId="77777777" w:rsidR="00F640E3" w:rsidRDefault="00F640E3" w:rsidP="00F640E3">
      <w:pPr>
        <w:pStyle w:val="BodyText"/>
        <w:rPr>
          <w:lang w:eastAsia="en-GB"/>
        </w:rPr>
      </w:pPr>
      <w:r>
        <w:rPr>
          <w:lang w:eastAsia="en-GB"/>
        </w:rPr>
        <w:t>An AIS unit is a VHF radio transceiver capable of exchanging information such as station identity, position, course, speed, length, ship type and cargo information etc., with other ships and suitable receivers ashore.  AIS uses self-organising TDMA, with synchronisation usually provided by GPS, though other timing sources are possible and base stations can act as the timing reference.</w:t>
      </w:r>
    </w:p>
    <w:p w14:paraId="0337BE11" w14:textId="77777777" w:rsidR="00F640E3" w:rsidRDefault="00F640E3" w:rsidP="00F640E3">
      <w:pPr>
        <w:pStyle w:val="BodyText"/>
        <w:rPr>
          <w:lang w:eastAsia="en-GB"/>
        </w:rPr>
      </w:pPr>
      <w:r>
        <w:rPr>
          <w:lang w:eastAsia="en-GB"/>
        </w:rPr>
        <w:t xml:space="preserve">Under the SOLAS Convention AIS became mandatory for ships on international voyages since 2004. Also many administrations established regional networks to improve marine traffic control. AIS Base Stations may have the capability of providing DGNSS corrections to onboard AIS equipment using standardised transmissions (Message 17) as described in IALA </w:t>
      </w:r>
      <w:r>
        <w:rPr>
          <w:lang w:eastAsia="en-GB"/>
        </w:rPr>
        <w:lastRenderedPageBreak/>
        <w:t>Recommendation A.124</w:t>
      </w:r>
      <w:r>
        <w:rPr>
          <w:rStyle w:val="FootnoteReference"/>
          <w:lang w:eastAsia="en-GB"/>
        </w:rPr>
        <w:footnoteReference w:id="11"/>
      </w:r>
      <w:r>
        <w:rPr>
          <w:lang w:eastAsia="en-GB"/>
        </w:rPr>
        <w:t>, however most vessel installations do not distribute AIS-derived DGNSS information to other onboard systems.</w:t>
      </w:r>
    </w:p>
    <w:p w14:paraId="0C833B3D" w14:textId="77777777" w:rsidR="003644C2" w:rsidRDefault="00F640E3" w:rsidP="00F640E3">
      <w:pPr>
        <w:pStyle w:val="BodyText"/>
        <w:rPr>
          <w:ins w:id="354" w:author="alang" w:date="2012-09-25T12:38:00Z"/>
          <w:lang w:eastAsia="en-GB"/>
        </w:rPr>
      </w:pPr>
      <w:r>
        <w:rPr>
          <w:lang w:eastAsia="en-GB"/>
        </w:rPr>
        <w:t>The use of AIS Message 17 increases the number of vessels which benefit from DGNSS transmissions with respect to better accuracy and integrity in their AIS position reports.</w:t>
      </w:r>
    </w:p>
    <w:p w14:paraId="21845B52" w14:textId="77777777" w:rsidR="00741071" w:rsidRDefault="00845CA0">
      <w:pPr>
        <w:pStyle w:val="Heading3"/>
        <w:rPr>
          <w:ins w:id="355" w:author="alang" w:date="2012-09-26T23:17:00Z"/>
        </w:rPr>
        <w:pPrChange w:id="356" w:author="alang" w:date="2012-09-26T23:17:00Z">
          <w:pPr>
            <w:pStyle w:val="BodyText"/>
          </w:pPr>
        </w:pPrChange>
      </w:pPr>
      <w:ins w:id="357" w:author="alang" w:date="2012-09-25T13:00:00Z">
        <w:r>
          <w:t>High accuracy systems</w:t>
        </w:r>
      </w:ins>
    </w:p>
    <w:p w14:paraId="6DB0202F" w14:textId="77777777" w:rsidR="00741071" w:rsidRDefault="0026734B">
      <w:pPr>
        <w:pStyle w:val="Heading4"/>
        <w:rPr>
          <w:ins w:id="358" w:author="alang" w:date="2012-09-26T23:32:00Z"/>
        </w:rPr>
        <w:pPrChange w:id="359" w:author="alang" w:date="2012-09-26T23:32:00Z">
          <w:pPr>
            <w:pStyle w:val="NormalWeb"/>
          </w:pPr>
        </w:pPrChange>
      </w:pPr>
      <w:ins w:id="360" w:author="alang" w:date="2012-09-27T09:10:00Z">
        <w:r>
          <w:t>Carrier phase augmentation systems</w:t>
        </w:r>
      </w:ins>
      <w:ins w:id="361" w:author="alang" w:date="2012-09-26T23:18:00Z">
        <w:r w:rsidR="007044B7">
          <w:t xml:space="preserve"> </w:t>
        </w:r>
      </w:ins>
      <w:ins w:id="362" w:author="alang" w:date="2012-09-27T09:11:00Z">
        <w:r>
          <w:t>(RTK)</w:t>
        </w:r>
      </w:ins>
    </w:p>
    <w:p w14:paraId="18CFA001" w14:textId="77777777" w:rsidR="007044B7" w:rsidRDefault="00E00505" w:rsidP="007044B7">
      <w:pPr>
        <w:pStyle w:val="NormalWeb"/>
        <w:rPr>
          <w:ins w:id="363" w:author="alang" w:date="2012-09-26T23:18:00Z"/>
        </w:rPr>
      </w:pPr>
      <w:ins w:id="364" w:author="alang" w:date="2012-09-26T23:32:00Z">
        <w:r>
          <w:t xml:space="preserve">RTK </w:t>
        </w:r>
      </w:ins>
      <w:ins w:id="365" w:author="alang" w:date="2012-09-26T23:18:00Z">
        <w:r w:rsidR="00D27911">
          <w:fldChar w:fldCharType="begin"/>
        </w:r>
        <w:r w:rsidR="007044B7">
          <w:instrText xml:space="preserve"> HYPERLINK "http://en.wikipedia.org/wiki/Satellite_navigation" \o "Satellite navigation" </w:instrText>
        </w:r>
        <w:r w:rsidR="00D27911">
          <w:fldChar w:fldCharType="separate"/>
        </w:r>
        <w:r w:rsidR="007044B7">
          <w:rPr>
            <w:rStyle w:val="Hyperlink"/>
          </w:rPr>
          <w:t>satellite navigation</w:t>
        </w:r>
        <w:r w:rsidR="00D27911">
          <w:fldChar w:fldCharType="end"/>
        </w:r>
        <w:r w:rsidR="007044B7">
          <w:t xml:space="preserve"> is a technique used in </w:t>
        </w:r>
        <w:r w:rsidR="00D27911">
          <w:fldChar w:fldCharType="begin"/>
        </w:r>
        <w:r w:rsidR="007044B7">
          <w:instrText xml:space="preserve"> HYPERLINK "http://en.wikipedia.org/wiki/Surveying" \o "Surveying" </w:instrText>
        </w:r>
        <w:r w:rsidR="00D27911">
          <w:fldChar w:fldCharType="separate"/>
        </w:r>
        <w:r w:rsidR="007044B7">
          <w:rPr>
            <w:rStyle w:val="Hyperlink"/>
          </w:rPr>
          <w:t>land survey</w:t>
        </w:r>
        <w:r w:rsidR="00D27911">
          <w:fldChar w:fldCharType="end"/>
        </w:r>
        <w:r w:rsidR="007044B7">
          <w:t xml:space="preserve"> and in </w:t>
        </w:r>
        <w:r w:rsidR="00D27911">
          <w:fldChar w:fldCharType="begin"/>
        </w:r>
        <w:r w:rsidR="007044B7">
          <w:instrText xml:space="preserve"> HYPERLINK "http://en.wikipedia.org/wiki/Hydrographic_survey" \o "Hydrographic survey" </w:instrText>
        </w:r>
        <w:r w:rsidR="00D27911">
          <w:fldChar w:fldCharType="separate"/>
        </w:r>
        <w:r w:rsidR="007044B7">
          <w:rPr>
            <w:rStyle w:val="Hyperlink"/>
          </w:rPr>
          <w:t>hydrographic survey</w:t>
        </w:r>
        <w:r w:rsidR="00D27911">
          <w:fldChar w:fldCharType="end"/>
        </w:r>
        <w:r w:rsidR="007044B7">
          <w:t xml:space="preserve"> based on the use of </w:t>
        </w:r>
        <w:r w:rsidR="00D27911">
          <w:fldChar w:fldCharType="begin"/>
        </w:r>
        <w:r w:rsidR="007044B7">
          <w:instrText xml:space="preserve"> HYPERLINK "http://en.wikipedia.org/w/index.php?title=Carrier_phase&amp;action=edit&amp;redlink=1" \o "Carrier phase (page does not exist)" </w:instrText>
        </w:r>
        <w:r w:rsidR="00D27911">
          <w:fldChar w:fldCharType="separate"/>
        </w:r>
        <w:r w:rsidR="007044B7">
          <w:rPr>
            <w:rStyle w:val="Hyperlink"/>
          </w:rPr>
          <w:t>carrier phase</w:t>
        </w:r>
        <w:r w:rsidR="00D27911">
          <w:fldChar w:fldCharType="end"/>
        </w:r>
        <w:r w:rsidR="007044B7">
          <w:t xml:space="preserve"> measurements of the </w:t>
        </w:r>
      </w:ins>
      <w:ins w:id="366" w:author="alang" w:date="2012-09-27T09:11:00Z">
        <w:r w:rsidR="0026734B">
          <w:t>GNSS</w:t>
        </w:r>
      </w:ins>
      <w:ins w:id="367" w:author="alang" w:date="2012-09-26T23:18:00Z">
        <w:r w:rsidR="007044B7">
          <w:t xml:space="preserve"> signals where a single reference station provides the real-time corrections, providing up to </w:t>
        </w:r>
        <w:r w:rsidR="00D27911">
          <w:fldChar w:fldCharType="begin"/>
        </w:r>
        <w:r w:rsidR="007044B7">
          <w:instrText xml:space="preserve"> HYPERLINK "http://en.wikipedia.org/wiki/Metre" \o "Metre" </w:instrText>
        </w:r>
        <w:r w:rsidR="00D27911">
          <w:fldChar w:fldCharType="separate"/>
        </w:r>
        <w:r w:rsidR="007044B7">
          <w:rPr>
            <w:rStyle w:val="Hyperlink"/>
          </w:rPr>
          <w:t>centimetre</w:t>
        </w:r>
        <w:r w:rsidR="00D27911">
          <w:fldChar w:fldCharType="end"/>
        </w:r>
        <w:r w:rsidR="007044B7">
          <w:t xml:space="preserve">-level </w:t>
        </w:r>
        <w:r w:rsidR="00D27911">
          <w:fldChar w:fldCharType="begin"/>
        </w:r>
        <w:r w:rsidR="007044B7">
          <w:instrText xml:space="preserve"> HYPERLINK "http://en.wikipedia.org/wiki/Accuracy_and_precision" \o "Accuracy and precision" </w:instrText>
        </w:r>
        <w:r w:rsidR="00D27911">
          <w:fldChar w:fldCharType="separate"/>
        </w:r>
        <w:r w:rsidR="007044B7">
          <w:rPr>
            <w:rStyle w:val="Hyperlink"/>
          </w:rPr>
          <w:t>accuracy</w:t>
        </w:r>
        <w:r w:rsidR="00D27911">
          <w:fldChar w:fldCharType="end"/>
        </w:r>
        <w:r w:rsidR="007044B7">
          <w:t>. RTK can only be used in localised regions.</w:t>
        </w:r>
      </w:ins>
    </w:p>
    <w:p w14:paraId="7039F80A" w14:textId="77777777" w:rsidR="007044B7" w:rsidRDefault="007044B7" w:rsidP="007044B7">
      <w:pPr>
        <w:pStyle w:val="NormalWeb"/>
        <w:rPr>
          <w:ins w:id="368" w:author="alang" w:date="2012-09-26T23:18:00Z"/>
        </w:rPr>
      </w:pPr>
      <w:ins w:id="369" w:author="alang" w:date="2012-09-26T23:18:00Z">
        <w:r>
          <w:t xml:space="preserve">RTK follows the same general concept as DGNSS, but uses the satellite's </w:t>
        </w:r>
        <w:r w:rsidR="00D27911">
          <w:fldChar w:fldCharType="begin"/>
        </w:r>
        <w:r>
          <w:instrText xml:space="preserve"> HYPERLINK "http://en.wikipedia.org/wiki/Carrier_wave" \o "Carrier wave" </w:instrText>
        </w:r>
        <w:r w:rsidR="00D27911">
          <w:fldChar w:fldCharType="separate"/>
        </w:r>
        <w:r>
          <w:rPr>
            <w:rStyle w:val="Hyperlink"/>
          </w:rPr>
          <w:t>carrier</w:t>
        </w:r>
        <w:r w:rsidR="00D27911">
          <w:fldChar w:fldCharType="end"/>
        </w:r>
        <w:r>
          <w:t xml:space="preserve"> as its signal, not the messages contained within. The improvement possible using this signal is potentially very high, at about 2 mm.</w:t>
        </w:r>
      </w:ins>
    </w:p>
    <w:p w14:paraId="7AED81E1" w14:textId="77777777" w:rsidR="007044B7" w:rsidRDefault="007044B7" w:rsidP="007044B7">
      <w:pPr>
        <w:pStyle w:val="NormalWeb"/>
        <w:rPr>
          <w:ins w:id="370" w:author="alang" w:date="2012-09-26T23:18:00Z"/>
        </w:rPr>
      </w:pPr>
      <w:ins w:id="371" w:author="alang" w:date="2012-09-26T23:18:00Z">
        <w:r>
          <w:t xml:space="preserve">In practice, RTK systems use a single base station receiver and a number of mobile units. The base station re-broadcasts the phase of the carrier that it measured, and the mobile units compare their own phase measurements with the ones received from the base station. There are several ways to transmit a correction signal from base station to mobile station. The most popular way to achieve real-time, low-cost signal transmission is to use a </w:t>
        </w:r>
        <w:r w:rsidR="00D27911">
          <w:fldChar w:fldCharType="begin"/>
        </w:r>
        <w:r>
          <w:instrText xml:space="preserve"> HYPERLINK "http://en.wikipedia.org/wiki/Radio_modem" \o "Radio modem" </w:instrText>
        </w:r>
        <w:r w:rsidR="00D27911">
          <w:fldChar w:fldCharType="separate"/>
        </w:r>
        <w:r>
          <w:rPr>
            <w:rStyle w:val="Hyperlink"/>
          </w:rPr>
          <w:t>radio modem</w:t>
        </w:r>
        <w:r w:rsidR="00D27911">
          <w:fldChar w:fldCharType="end"/>
        </w:r>
        <w:r>
          <w:t xml:space="preserve">, typically in the UHF band. In most countries, certain frequencies are allocated specifically for RTK purposes. Most </w:t>
        </w:r>
        <w:r w:rsidR="00D27911">
          <w:fldChar w:fldCharType="begin"/>
        </w:r>
        <w:r>
          <w:instrText xml:space="preserve"> HYPERLINK "http://en.wikipedia.org/wiki/Surveying" \o "Surveying" </w:instrText>
        </w:r>
        <w:r w:rsidR="00D27911">
          <w:fldChar w:fldCharType="separate"/>
        </w:r>
        <w:r>
          <w:rPr>
            <w:rStyle w:val="Hyperlink"/>
          </w:rPr>
          <w:t>land survey</w:t>
        </w:r>
        <w:r w:rsidR="00D27911">
          <w:fldChar w:fldCharType="end"/>
        </w:r>
        <w:r>
          <w:t xml:space="preserve"> equipment has a built-in UHF band radio modem as a standard option.</w:t>
        </w:r>
      </w:ins>
    </w:p>
    <w:p w14:paraId="049C8476" w14:textId="77777777" w:rsidR="007044B7" w:rsidRDefault="007044B7" w:rsidP="007044B7">
      <w:pPr>
        <w:pStyle w:val="NormalWeb"/>
        <w:rPr>
          <w:ins w:id="372" w:author="alang" w:date="2012-09-26T23:18:00Z"/>
        </w:rPr>
      </w:pPr>
      <w:ins w:id="373" w:author="alang" w:date="2012-09-26T23:18:00Z">
        <w:r>
          <w:t xml:space="preserve">Although these parameters limit the usefulness of the RTK technique in terms of general navigation, it is perfectly suited to roles like surveying harbours and potentially, docking. In this case, the base station is located at a known surveyed </w:t>
        </w:r>
        <w:proofErr w:type="gramStart"/>
        <w:r>
          <w:t>location,</w:t>
        </w:r>
        <w:proofErr w:type="gramEnd"/>
        <w:r>
          <w:t xml:space="preserve"> often a </w:t>
        </w:r>
        <w:r w:rsidR="00D27911">
          <w:fldChar w:fldCharType="begin"/>
        </w:r>
        <w:r>
          <w:instrText xml:space="preserve"> HYPERLINK "http://en.wikipedia.org/wiki/Benchmark_(surveying)" \o "Benchmark (surveying)" </w:instrText>
        </w:r>
        <w:r w:rsidR="00D27911">
          <w:fldChar w:fldCharType="separate"/>
        </w:r>
        <w:r>
          <w:rPr>
            <w:rStyle w:val="Hyperlink"/>
          </w:rPr>
          <w:t>benchmark</w:t>
        </w:r>
        <w:r w:rsidR="00D27911">
          <w:fldChar w:fldCharType="end"/>
        </w:r>
        <w:r>
          <w:t>, and the mobile units can then produce a highly accurate map by taking fixes relative to that point.</w:t>
        </w:r>
      </w:ins>
    </w:p>
    <w:p w14:paraId="03924FC1" w14:textId="0CC4D626" w:rsidR="00741071" w:rsidRDefault="007044B7">
      <w:pPr>
        <w:pStyle w:val="Heading4"/>
        <w:rPr>
          <w:ins w:id="374" w:author="alang" w:date="2012-09-26T23:19:00Z"/>
        </w:rPr>
        <w:pPrChange w:id="375" w:author="alang" w:date="2012-09-26T23:32:00Z">
          <w:pPr>
            <w:pStyle w:val="BodyText"/>
          </w:pPr>
        </w:pPrChange>
      </w:pPr>
      <w:ins w:id="376" w:author="alang" w:date="2012-09-26T23:19:00Z">
        <w:del w:id="377" w:author="Michael Hadley" w:date="2012-09-28T07:00:00Z">
          <w:r w:rsidDel="0036244D">
            <w:delText>Pseudo</w:delText>
          </w:r>
        </w:del>
      </w:ins>
      <w:proofErr w:type="spellStart"/>
      <w:ins w:id="378" w:author="Michael Hadley" w:date="2012-09-28T07:01:00Z">
        <w:r w:rsidR="0036244D">
          <w:t>Pseudo</w:t>
        </w:r>
      </w:ins>
      <w:ins w:id="379" w:author="alang" w:date="2012-09-26T23:19:00Z">
        <w:r>
          <w:t>lite</w:t>
        </w:r>
      </w:ins>
      <w:proofErr w:type="spellEnd"/>
      <w:ins w:id="380" w:author="alang" w:date="2012-09-27T09:55:00Z">
        <w:r w:rsidR="0096519A">
          <w:t xml:space="preserve"> Systems</w:t>
        </w:r>
      </w:ins>
    </w:p>
    <w:p w14:paraId="1F0A4B06" w14:textId="77777777" w:rsidR="0096519A" w:rsidRPr="00124CED" w:rsidRDefault="0096519A" w:rsidP="0096519A">
      <w:pPr>
        <w:pStyle w:val="NormalWeb"/>
        <w:rPr>
          <w:ins w:id="381" w:author="alang" w:date="2012-09-27T09:54:00Z"/>
        </w:rPr>
      </w:pPr>
      <w:proofErr w:type="spellStart"/>
      <w:ins w:id="382" w:author="alang" w:date="2012-09-27T09:54:00Z">
        <w:r w:rsidRPr="004C5F6C">
          <w:rPr>
            <w:bCs/>
          </w:rPr>
          <w:t>Pseudolite</w:t>
        </w:r>
        <w:proofErr w:type="spellEnd"/>
        <w:r>
          <w:t xml:space="preserve"> is a contraction of the terms “pseudo” and “satellite". It refers to a signal transmission system that is not a real satellite but performs the function </w:t>
        </w:r>
        <w:r w:rsidRPr="000B618F">
          <w:t>comparable</w:t>
        </w:r>
        <w:r>
          <w:t xml:space="preserve"> to a satellite. </w:t>
        </w:r>
      </w:ins>
      <w:ins w:id="383" w:author="alang" w:date="2012-09-27T09:59:00Z">
        <w:r>
          <w:t>P</w:t>
        </w:r>
      </w:ins>
      <w:ins w:id="384" w:author="alang" w:date="2012-09-27T09:54:00Z">
        <w:r>
          <w:rPr>
            <w:lang w:eastAsia="en-GB"/>
          </w:rPr>
          <w:t xml:space="preserve">seudolites are ground based installed signal transmitters mainly developed for </w:t>
        </w:r>
        <w:r w:rsidRPr="004C5F6C">
          <w:rPr>
            <w:lang w:eastAsia="en-GB"/>
          </w:rPr>
          <w:t xml:space="preserve">testing and development </w:t>
        </w:r>
        <w:r>
          <w:rPr>
            <w:lang w:eastAsia="en-GB"/>
          </w:rPr>
          <w:t xml:space="preserve">new </w:t>
        </w:r>
        <w:r w:rsidRPr="004C5F6C">
          <w:rPr>
            <w:lang w:eastAsia="en-GB"/>
          </w:rPr>
          <w:t>GNSS applications</w:t>
        </w:r>
        <w:r>
          <w:rPr>
            <w:lang w:eastAsia="en-GB"/>
          </w:rPr>
          <w:t xml:space="preserve">. Each Pseudolite is equipped with a GNSS signal generator and an antenna to transmit and broadcast the GNSS signals.  Depending on the environmental conditions the area of availability is limited to local applicability and can cover a range from only a few square </w:t>
        </w:r>
        <w:r w:rsidRPr="000B618F">
          <w:rPr>
            <w:lang w:eastAsia="en-GB"/>
          </w:rPr>
          <w:t>kilometres</w:t>
        </w:r>
        <w:r>
          <w:rPr>
            <w:lang w:eastAsia="en-GB"/>
          </w:rPr>
          <w:t xml:space="preserve"> up to around 100 square </w:t>
        </w:r>
        <w:r w:rsidRPr="000B618F">
          <w:rPr>
            <w:lang w:eastAsia="en-GB"/>
          </w:rPr>
          <w:t>kilometres</w:t>
        </w:r>
        <w:r>
          <w:rPr>
            <w:lang w:eastAsia="en-GB"/>
          </w:rPr>
          <w:t xml:space="preserve">. Furthermore the range </w:t>
        </w:r>
        <w:r>
          <w:t>of each transceiver's signal depends on the power available to the unit.</w:t>
        </w:r>
      </w:ins>
    </w:p>
    <w:p w14:paraId="68ECE996" w14:textId="77777777" w:rsidR="0096519A" w:rsidRDefault="0096519A" w:rsidP="0096519A">
      <w:pPr>
        <w:pStyle w:val="NormalWeb"/>
        <w:rPr>
          <w:ins w:id="385" w:author="alang" w:date="2012-09-27T09:54:00Z"/>
        </w:rPr>
      </w:pPr>
      <w:ins w:id="386" w:author="alang" w:date="2012-09-27T09:54:00Z">
        <w:r>
          <w:t>The advantage of Pseudolites consists in the independence of GNSS. Pseudolites can be used in situations where normal GNSS signals are either blocked/jammed or simply not available.</w:t>
        </w:r>
      </w:ins>
    </w:p>
    <w:p w14:paraId="63CA1979" w14:textId="428E97A6" w:rsidR="0096519A" w:rsidRDefault="0096519A" w:rsidP="0096519A">
      <w:pPr>
        <w:autoSpaceDE w:val="0"/>
        <w:autoSpaceDN w:val="0"/>
        <w:adjustRightInd w:val="0"/>
        <w:spacing w:after="0"/>
        <w:rPr>
          <w:ins w:id="387" w:author="alang" w:date="2012-09-27T09:54:00Z"/>
          <w:lang w:eastAsia="en-GB"/>
        </w:rPr>
      </w:pPr>
      <w:ins w:id="388" w:author="alang" w:date="2012-09-27T09:54:00Z">
        <w:r w:rsidRPr="004C5F6C">
          <w:t xml:space="preserve">Related to poor </w:t>
        </w:r>
        <w:r w:rsidRPr="000B618F">
          <w:rPr>
            <w:lang w:eastAsia="en-GB"/>
          </w:rPr>
          <w:t xml:space="preserve">VDOP values </w:t>
        </w:r>
        <w:r w:rsidRPr="004C5F6C">
          <w:rPr>
            <w:lang w:eastAsia="en-GB"/>
          </w:rPr>
          <w:t>only two-dimensional positioning becomes possible</w:t>
        </w:r>
        <w:r>
          <w:rPr>
            <w:lang w:eastAsia="en-GB"/>
          </w:rPr>
          <w:t xml:space="preserve">. This is </w:t>
        </w:r>
      </w:ins>
      <w:ins w:id="389" w:author="alang" w:date="2012-09-27T09:59:00Z">
        <w:r>
          <w:rPr>
            <w:lang w:eastAsia="en-GB"/>
          </w:rPr>
          <w:t>due to</w:t>
        </w:r>
      </w:ins>
      <w:ins w:id="390" w:author="alang" w:date="2012-09-27T09:54:00Z">
        <w:r w:rsidRPr="000B618F">
          <w:rPr>
            <w:lang w:eastAsia="en-GB"/>
          </w:rPr>
          <w:t xml:space="preserve"> the constellation of the transmitters</w:t>
        </w:r>
      </w:ins>
      <w:ins w:id="391" w:author="alang" w:date="2012-09-27T10:00:00Z">
        <w:r>
          <w:rPr>
            <w:lang w:eastAsia="en-GB"/>
          </w:rPr>
          <w:t xml:space="preserve"> being located</w:t>
        </w:r>
      </w:ins>
      <w:ins w:id="392" w:author="alang" w:date="2012-09-27T09:54:00Z">
        <w:r w:rsidRPr="000B618F">
          <w:rPr>
            <w:lang w:eastAsia="en-GB"/>
          </w:rPr>
          <w:t xml:space="preserve"> almost in the same plane</w:t>
        </w:r>
        <w:r w:rsidRPr="004C5F6C">
          <w:rPr>
            <w:lang w:eastAsia="en-GB"/>
          </w:rPr>
          <w:t>.</w:t>
        </w:r>
        <w:del w:id="393" w:author="Michael Hadley" w:date="2012-09-28T09:08:00Z">
          <w:r w:rsidRPr="004C5F6C" w:rsidDel="001E0905">
            <w:rPr>
              <w:lang w:eastAsia="en-GB"/>
            </w:rPr>
            <w:delText xml:space="preserve"> The </w:delText>
          </w:r>
          <w:r w:rsidRPr="000B618F" w:rsidDel="001E0905">
            <w:rPr>
              <w:lang w:eastAsia="en-GB"/>
            </w:rPr>
            <w:delText>achievable</w:delText>
          </w:r>
          <w:r w:rsidRPr="004C5F6C" w:rsidDel="001E0905">
            <w:rPr>
              <w:lang w:eastAsia="en-GB"/>
            </w:rPr>
            <w:delText xml:space="preserve"> horizontal positioning accuracy is around 10 m (2 sigma) for locations where the HDOP is better than 2.</w:delText>
          </w:r>
          <w:bookmarkStart w:id="394" w:name="_GoBack"/>
          <w:bookmarkEnd w:id="394"/>
          <w:r w:rsidRPr="004C5F6C" w:rsidDel="001E0905">
            <w:rPr>
              <w:lang w:eastAsia="en-GB"/>
            </w:rPr>
            <w:delText xml:space="preserve"> </w:delText>
          </w:r>
        </w:del>
      </w:ins>
    </w:p>
    <w:p w14:paraId="5B402C12" w14:textId="77777777" w:rsidR="00741071" w:rsidRDefault="00741071">
      <w:pPr>
        <w:rPr>
          <w:ins w:id="395" w:author="alang" w:date="2012-09-25T13:00:00Z"/>
          <w:lang w:eastAsia="de-DE"/>
        </w:rPr>
        <w:pPrChange w:id="396" w:author="alang" w:date="2012-09-26T23:17:00Z">
          <w:pPr>
            <w:pStyle w:val="BodyText"/>
          </w:pPr>
        </w:pPrChange>
      </w:pPr>
    </w:p>
    <w:p w14:paraId="47E784B5" w14:textId="77777777" w:rsidR="00E00505" w:rsidDel="0096519A" w:rsidRDefault="00E00505" w:rsidP="00F640E3">
      <w:pPr>
        <w:pStyle w:val="BodyText"/>
        <w:rPr>
          <w:del w:id="397" w:author="alang" w:date="2012-09-27T09:55:00Z"/>
          <w:lang w:eastAsia="en-GB"/>
        </w:rPr>
      </w:pPr>
    </w:p>
    <w:p w14:paraId="17DAE940" w14:textId="77777777" w:rsidR="003644C2" w:rsidRDefault="00BD7BC3" w:rsidP="00BD7BC3">
      <w:pPr>
        <w:pStyle w:val="Heading3"/>
      </w:pPr>
      <w:bookmarkStart w:id="398" w:name="_Toc244956700"/>
      <w:del w:id="399" w:author="alang" w:date="2012-09-26T23:12:00Z">
        <w:r w:rsidDel="00596BF4">
          <w:delText xml:space="preserve">Space </w:delText>
        </w:r>
      </w:del>
      <w:ins w:id="400" w:author="alang" w:date="2012-09-26T23:12:00Z">
        <w:r w:rsidR="00596BF4">
          <w:t xml:space="preserve">Satellite </w:t>
        </w:r>
      </w:ins>
      <w:r>
        <w:t>Based Augmentation Systems (SBAS)</w:t>
      </w:r>
      <w:bookmarkEnd w:id="398"/>
    </w:p>
    <w:p w14:paraId="4432F964" w14:textId="77777777" w:rsidR="00BD7BC3" w:rsidRDefault="00BD7BC3" w:rsidP="00BD7BC3">
      <w:pPr>
        <w:pStyle w:val="BodyText"/>
        <w:rPr>
          <w:lang w:eastAsia="en-GB"/>
        </w:rPr>
      </w:pPr>
      <w:r>
        <w:rPr>
          <w:lang w:eastAsia="en-GB"/>
        </w:rPr>
        <w:t xml:space="preserve">The Wide Area Augmentation System (WAAS) has been implemented by the US Federal Aviation Authority to support the use of GPS for general and commercial aviation over the Continental United States.  It was recently extended to cover parts of Mexico and Canada.  At present the WAAS architecture includes 38 reference stations, 3 master stations, 4 up-link </w:t>
      </w:r>
      <w:r>
        <w:rPr>
          <w:lang w:eastAsia="en-GB"/>
        </w:rPr>
        <w:lastRenderedPageBreak/>
        <w:t>stations, 2 geostationary satellite links and 2 operational control centres.  WAAS provides both differential correction services and an additional GPS-type ranging signal from each satellite.</w:t>
      </w:r>
    </w:p>
    <w:p w14:paraId="7296538E" w14:textId="77777777" w:rsidR="00741071" w:rsidRDefault="00596BF4">
      <w:pPr>
        <w:autoSpaceDE w:val="0"/>
        <w:autoSpaceDN w:val="0"/>
        <w:adjustRightInd w:val="0"/>
        <w:rPr>
          <w:ins w:id="401" w:author="alang" w:date="2012-09-26T23:06:00Z"/>
          <w:lang w:eastAsia="en-GB"/>
        </w:rPr>
        <w:pPrChange w:id="402" w:author="alang" w:date="2012-09-26T23:08:00Z">
          <w:pPr>
            <w:autoSpaceDE w:val="0"/>
            <w:autoSpaceDN w:val="0"/>
            <w:adjustRightInd w:val="0"/>
            <w:jc w:val="left"/>
          </w:pPr>
        </w:pPrChange>
      </w:pPr>
      <w:ins w:id="403" w:author="alang" w:date="2012-09-26T23:06:00Z">
        <w:r>
          <w:rPr>
            <w:lang w:eastAsia="en-GB"/>
          </w:rPr>
          <w:t>EGNOS</w:t>
        </w:r>
      </w:ins>
      <w:ins w:id="404" w:author="alang" w:date="2012-09-26T23:08:00Z">
        <w:r>
          <w:rPr>
            <w:lang w:eastAsia="en-GB"/>
          </w:rPr>
          <w:t xml:space="preserve"> is the European SBAS and </w:t>
        </w:r>
      </w:ins>
      <w:ins w:id="405" w:author="alang" w:date="2012-09-26T23:06:00Z">
        <w:r>
          <w:rPr>
            <w:lang w:eastAsia="en-GB"/>
          </w:rPr>
          <w:t xml:space="preserve">currently provides an SBAS service in the L1 band through two GEO transponders on INMARSAT satellites, comprising an </w:t>
        </w:r>
        <w:r w:rsidR="00D27911" w:rsidRPr="00D27911">
          <w:rPr>
            <w:lang w:eastAsia="en-GB"/>
            <w:rPrChange w:id="406" w:author="alang" w:date="2012-09-26T23:08:00Z">
              <w:rPr>
                <w:rFonts w:cs="Arial"/>
                <w:bCs/>
                <w:color w:val="00468D"/>
                <w:szCs w:val="22"/>
                <w:u w:val="single"/>
                <w:lang w:eastAsia="en-GB"/>
              </w:rPr>
            </w:rPrChange>
          </w:rPr>
          <w:t>Open Service operational since October 2009, and a Safety of Life service declared operational in March 2011.</w:t>
        </w:r>
        <w:r>
          <w:rPr>
            <w:lang w:eastAsia="en-GB"/>
          </w:rPr>
          <w:t xml:space="preserve"> A third GEO transponder on ARTEMIS is used to support system upgrades. </w:t>
        </w:r>
        <w:r w:rsidR="00D27911" w:rsidRPr="00D27911">
          <w:rPr>
            <w:lang w:eastAsia="en-GB"/>
            <w:rPrChange w:id="407" w:author="alang" w:date="2012-09-26T23:08:00Z">
              <w:rPr>
                <w:rFonts w:cs="Arial"/>
                <w:bCs/>
                <w:color w:val="00468D"/>
                <w:szCs w:val="22"/>
                <w:u w:val="single"/>
                <w:lang w:eastAsia="en-GB"/>
              </w:rPr>
            </w:rPrChange>
          </w:rPr>
          <w:t>An EGNOS system upgrade is currently in the definition phase, targeting certified operations by 2019, and aiming at improved performances of the legacy L1 band services (including for the provision of additional services), dual-frequency GPS and Galileo augmentations, and extended geographical coverage.</w:t>
        </w:r>
      </w:ins>
    </w:p>
    <w:p w14:paraId="0C1073D0" w14:textId="77777777" w:rsidR="00BD7BC3" w:rsidDel="00596BF4" w:rsidRDefault="00BD7BC3" w:rsidP="00BD7BC3">
      <w:pPr>
        <w:pStyle w:val="BodyText"/>
        <w:rPr>
          <w:del w:id="408" w:author="alang" w:date="2012-09-26T23:06:00Z"/>
          <w:lang w:eastAsia="en-GB"/>
        </w:rPr>
      </w:pPr>
      <w:del w:id="409" w:author="alang" w:date="2012-09-26T23:06:00Z">
        <w:r w:rsidDel="00596BF4">
          <w:rPr>
            <w:lang w:eastAsia="en-GB"/>
          </w:rPr>
          <w:delText xml:space="preserve">The present European GNSS infrastructure is EGNOS, an augmentation to GPS L1 designed for safety-of-life applications (i.e. civil aviation).  </w:delText>
        </w:r>
      </w:del>
      <w:del w:id="410" w:author="alang" w:date="2012-03-27T21:51:00Z">
        <w:r w:rsidDel="006944E7">
          <w:rPr>
            <w:lang w:eastAsia="en-GB"/>
          </w:rPr>
          <w:delText xml:space="preserve">EGNOS is currently in its </w:delText>
        </w:r>
        <w:r w:rsidR="00D27911" w:rsidRPr="00D27911">
          <w:rPr>
            <w:highlight w:val="yellow"/>
            <w:lang w:eastAsia="en-GB"/>
            <w:rPrChange w:id="411" w:author="alang" w:date="2012-03-27T21:19:00Z">
              <w:rPr>
                <w:color w:val="0000FF"/>
                <w:szCs w:val="20"/>
                <w:u w:val="single"/>
                <w:lang w:eastAsia="en-GB"/>
              </w:rPr>
            </w:rPrChange>
          </w:rPr>
          <w:delText>initial operational phase</w:delText>
        </w:r>
        <w:r w:rsidDel="006944E7">
          <w:rPr>
            <w:lang w:eastAsia="en-GB"/>
          </w:rPr>
          <w:delText xml:space="preserve"> with discussions on-going to secure the long-term operation of the system</w:delText>
        </w:r>
      </w:del>
      <w:del w:id="412" w:author="alang" w:date="2012-07-18T14:35:00Z">
        <w:r w:rsidDel="00AF0D0E">
          <w:rPr>
            <w:lang w:eastAsia="en-GB"/>
          </w:rPr>
          <w:delText xml:space="preserve">.  </w:delText>
        </w:r>
      </w:del>
      <w:del w:id="413" w:author="alang" w:date="2012-09-26T23:06:00Z">
        <w:r w:rsidDel="00596BF4">
          <w:rPr>
            <w:lang w:eastAsia="en-GB"/>
          </w:rPr>
          <w:delText>The system currently provides an SBAS service in the L1 band through two GEO transponders on INMARSAT satellites.  A third GEO transponder on ARTEMIS is u</w:delText>
        </w:r>
        <w:r w:rsidR="00151B9B" w:rsidDel="00596BF4">
          <w:rPr>
            <w:lang w:eastAsia="en-GB"/>
          </w:rPr>
          <w:delText>sed to support system upgrades.</w:delText>
        </w:r>
      </w:del>
    </w:p>
    <w:p w14:paraId="6E37A48A" w14:textId="77777777" w:rsidR="00BD7BC3" w:rsidRDefault="00BD7BC3" w:rsidP="00BD7BC3">
      <w:pPr>
        <w:pStyle w:val="BodyText"/>
        <w:rPr>
          <w:lang w:eastAsia="en-GB"/>
        </w:rPr>
      </w:pPr>
      <w:r>
        <w:rPr>
          <w:lang w:eastAsia="en-GB"/>
        </w:rPr>
        <w:t>In Japan, the Multi-Satellite Augmentation System (MSAS) is an SBAS similar to EGNOS and WAAS.  MSAS is already in its initial operational capability phase with 2 GEO-links using the L1 band via dedicated satellites shared with communications and meteorological missions.</w:t>
      </w:r>
    </w:p>
    <w:p w14:paraId="67B021E4" w14:textId="77777777" w:rsidR="00BD7BC3" w:rsidRDefault="00BD7BC3" w:rsidP="00BD7BC3">
      <w:pPr>
        <w:pStyle w:val="BodyText"/>
        <w:rPr>
          <w:lang w:eastAsia="en-GB"/>
        </w:rPr>
      </w:pPr>
      <w:r>
        <w:rPr>
          <w:lang w:eastAsia="en-GB"/>
        </w:rPr>
        <w:t xml:space="preserve">India is developing a GPS-Aided Geo Augmented Navigation system (GAGAN), which is an SBAS similar to WAAS and EGNOS.  GAGAN includes 8 reference stations, 1 mission control centre, 1 uplink station and 1 GEO link through the L1/L5 transponder on the INMARSAT 4-F1 satellite.  The full operational capability </w:t>
      </w:r>
      <w:del w:id="414" w:author="alang" w:date="2012-07-18T14:37:00Z">
        <w:r w:rsidDel="00AF0D0E">
          <w:rPr>
            <w:lang w:eastAsia="en-GB"/>
          </w:rPr>
          <w:delText xml:space="preserve">has been announced for </w:delText>
        </w:r>
        <w:r w:rsidR="00D27911" w:rsidRPr="00D27911">
          <w:rPr>
            <w:highlight w:val="yellow"/>
            <w:lang w:eastAsia="en-GB"/>
            <w:rPrChange w:id="415" w:author="alang" w:date="2012-03-27T21:20:00Z">
              <w:rPr>
                <w:color w:val="0000FF"/>
                <w:szCs w:val="20"/>
                <w:u w:val="single"/>
                <w:lang w:eastAsia="en-GB"/>
              </w:rPr>
            </w:rPrChange>
          </w:rPr>
          <w:delText>2010</w:delText>
        </w:r>
      </w:del>
      <w:ins w:id="416" w:author="alang" w:date="2012-07-18T14:37:00Z">
        <w:r w:rsidR="00AF0D0E">
          <w:rPr>
            <w:lang w:eastAsia="en-GB"/>
          </w:rPr>
          <w:t>is expected for 2013</w:t>
        </w:r>
      </w:ins>
      <w:r>
        <w:rPr>
          <w:lang w:eastAsia="en-GB"/>
        </w:rPr>
        <w:t xml:space="preserve"> by when the system would have been extended with an additional master control centre, an additional up-link station, 2 additional GEO links (L1/L5) plus one in-orbit spa</w:t>
      </w:r>
      <w:r w:rsidR="005636B2">
        <w:rPr>
          <w:lang w:eastAsia="en-GB"/>
        </w:rPr>
        <w:t>re and more reference stations.</w:t>
      </w:r>
    </w:p>
    <w:p w14:paraId="6B11070F" w14:textId="77777777" w:rsidR="00BD7BC3" w:rsidDel="00D65D90" w:rsidRDefault="00BD7BC3" w:rsidP="00BD7BC3">
      <w:pPr>
        <w:pStyle w:val="BodyText"/>
        <w:rPr>
          <w:del w:id="417" w:author="Nick Ward" w:date="2012-08-07T09:45:00Z"/>
          <w:lang w:eastAsia="en-GB"/>
        </w:rPr>
      </w:pPr>
      <w:r>
        <w:rPr>
          <w:lang w:eastAsia="en-GB"/>
        </w:rPr>
        <w:t xml:space="preserve">Russia is </w:t>
      </w:r>
      <w:ins w:id="418" w:author="Nick Ward" w:date="2012-08-07T09:44:00Z">
        <w:r w:rsidR="00D65D90">
          <w:rPr>
            <w:lang w:eastAsia="en-GB"/>
          </w:rPr>
          <w:t>implementing</w:t>
        </w:r>
      </w:ins>
      <w:del w:id="419" w:author="Nick Ward" w:date="2012-08-07T09:44:00Z">
        <w:r w:rsidDel="00D65D90">
          <w:rPr>
            <w:lang w:eastAsia="en-GB"/>
          </w:rPr>
          <w:delText>also considering</w:delText>
        </w:r>
      </w:del>
      <w:r>
        <w:rPr>
          <w:lang w:eastAsia="en-GB"/>
        </w:rPr>
        <w:t xml:space="preserve"> an augmentation to GLONASS called SDCM (System for Differential Corrections and Monitoring)</w:t>
      </w:r>
      <w:ins w:id="420" w:author="Nick Ward" w:date="2012-08-07T09:44:00Z">
        <w:r w:rsidR="00D65D90">
          <w:rPr>
            <w:lang w:eastAsia="en-GB"/>
          </w:rPr>
          <w:t xml:space="preserve"> and the first geo-stationary satellite has been deployed</w:t>
        </w:r>
      </w:ins>
      <w:del w:id="421" w:author="Nick Ward" w:date="2012-08-07T09:45:00Z">
        <w:r w:rsidDel="00D65D90">
          <w:rPr>
            <w:lang w:eastAsia="en-GB"/>
          </w:rPr>
          <w:delText>, which appears to be in a preliminary phase</w:delText>
        </w:r>
      </w:del>
      <w:r>
        <w:rPr>
          <w:lang w:eastAsia="en-GB"/>
        </w:rPr>
        <w:t xml:space="preserve">.  </w:t>
      </w:r>
      <w:del w:id="422" w:author="Nick Ward" w:date="2012-08-07T09:45:00Z">
        <w:r w:rsidDel="00D65D90">
          <w:rPr>
            <w:lang w:eastAsia="en-GB"/>
          </w:rPr>
          <w:delText>The concept originally diverged substantially from SBAS standards but there is now interest in converging towar</w:delText>
        </w:r>
        <w:r w:rsidR="005636B2" w:rsidDel="00D65D90">
          <w:rPr>
            <w:lang w:eastAsia="en-GB"/>
          </w:rPr>
          <w:delText>ds a more interoperable system.</w:delText>
        </w:r>
      </w:del>
    </w:p>
    <w:p w14:paraId="0748C57C" w14:textId="77777777" w:rsidR="00BD7BC3" w:rsidRDefault="00BD7BC3" w:rsidP="00BD7BC3">
      <w:pPr>
        <w:pStyle w:val="BodyText"/>
        <w:rPr>
          <w:lang w:eastAsia="en-GB"/>
        </w:rPr>
      </w:pPr>
      <w:r>
        <w:rPr>
          <w:lang w:eastAsia="en-GB"/>
        </w:rPr>
        <w:t>All SBAS require a widespread network of ground reference stations, linked to the satellite uplink facility, in order to function correctly.</w:t>
      </w:r>
    </w:p>
    <w:p w14:paraId="0DCCE36B" w14:textId="77777777" w:rsidR="00BD7BC3" w:rsidRDefault="00BD7BC3" w:rsidP="00BD7BC3">
      <w:pPr>
        <w:pStyle w:val="Heading2"/>
        <w:rPr>
          <w:lang w:eastAsia="en-GB"/>
        </w:rPr>
      </w:pPr>
      <w:bookmarkStart w:id="423" w:name="_Toc244956701"/>
      <w:r>
        <w:rPr>
          <w:lang w:eastAsia="en-GB"/>
        </w:rPr>
        <w:t>The Future of GNSS</w:t>
      </w:r>
      <w:bookmarkEnd w:id="423"/>
    </w:p>
    <w:p w14:paraId="083D2A49" w14:textId="77777777" w:rsidR="00BD7BC3" w:rsidRDefault="00BD7BC3" w:rsidP="00BD7BC3">
      <w:pPr>
        <w:pStyle w:val="Heading3"/>
      </w:pPr>
      <w:bookmarkStart w:id="424" w:name="_Toc244956702"/>
      <w:r w:rsidRPr="00BD7BC3">
        <w:t>Current and Planned Evolution of Space-based GNSS Capabilities</w:t>
      </w:r>
      <w:bookmarkEnd w:id="424"/>
    </w:p>
    <w:p w14:paraId="2D8BDEA7" w14:textId="77777777" w:rsidR="00BD7BC3" w:rsidRDefault="00BD7BC3" w:rsidP="00BD7BC3">
      <w:pPr>
        <w:pStyle w:val="BodyText"/>
        <w:rPr>
          <w:lang w:eastAsia="en-GB"/>
        </w:rPr>
      </w:pPr>
      <w:r>
        <w:rPr>
          <w:lang w:eastAsia="en-GB"/>
        </w:rPr>
        <w:t>Evolution of the GNSS infrastructure needs to be considered, because there are several opportunities for fulfilling emerging user needs</w:t>
      </w:r>
      <w:r w:rsidR="007E33B8">
        <w:rPr>
          <w:lang w:eastAsia="en-GB"/>
        </w:rPr>
        <w:t xml:space="preserve"> </w:t>
      </w:r>
      <w:ins w:id="425" w:author="Nick Ward" w:date="2012-08-07T09:46:00Z">
        <w:r w:rsidR="00D65D90">
          <w:rPr>
            <w:lang w:eastAsia="en-GB"/>
          </w:rPr>
          <w:t xml:space="preserve">by </w:t>
        </w:r>
      </w:ins>
      <w:r w:rsidR="007E33B8">
        <w:rPr>
          <w:lang w:eastAsia="en-GB"/>
        </w:rPr>
        <w:t>provision of</w:t>
      </w:r>
      <w:ins w:id="426" w:author="Nick Ward" w:date="2012-08-07T09:46:00Z">
        <w:r w:rsidR="00D65D90">
          <w:rPr>
            <w:lang w:eastAsia="en-GB"/>
          </w:rPr>
          <w:t>:</w:t>
        </w:r>
      </w:ins>
      <w:del w:id="427" w:author="Nick Ward" w:date="2012-08-07T09:46:00Z">
        <w:r w:rsidDel="00D65D90">
          <w:rPr>
            <w:lang w:eastAsia="en-GB"/>
          </w:rPr>
          <w:delText>.</w:delText>
        </w:r>
      </w:del>
    </w:p>
    <w:p w14:paraId="69E985FB" w14:textId="77777777" w:rsidR="00BD7BC3" w:rsidRDefault="00BD7BC3" w:rsidP="00BD7BC3">
      <w:pPr>
        <w:pStyle w:val="Bullet1"/>
      </w:pPr>
      <w:r>
        <w:t xml:space="preserve">augmentation services to all constellations in view to improve the performance obtained with </w:t>
      </w:r>
      <w:del w:id="428" w:author="Nick Ward" w:date="2012-08-07T09:47:00Z">
        <w:r w:rsidDel="00D65D90">
          <w:delText xml:space="preserve">solely </w:delText>
        </w:r>
      </w:del>
      <w:r>
        <w:t>GPS signals</w:t>
      </w:r>
      <w:ins w:id="429" w:author="Nick Ward" w:date="2012-08-07T09:47:00Z">
        <w:r w:rsidR="00D65D90">
          <w:t xml:space="preserve"> alone,</w:t>
        </w:r>
      </w:ins>
      <w:r>
        <w:t xml:space="preserve"> in terms of accuracy, integrity, availability or robustness;</w:t>
      </w:r>
    </w:p>
    <w:p w14:paraId="3EC5DBCE" w14:textId="77777777" w:rsidR="00BD7BC3" w:rsidRDefault="00BD7BC3" w:rsidP="00BD7BC3">
      <w:pPr>
        <w:pStyle w:val="Bullet1"/>
      </w:pPr>
      <w:r>
        <w:t>additional channels for supporting the dissemination of augmentation data at regional level, both for safety-of-life and mass-market applications and to service users in the civil aviation, maritime and land domains;</w:t>
      </w:r>
    </w:p>
    <w:p w14:paraId="478E3DB6" w14:textId="77777777" w:rsidR="00BD7BC3" w:rsidRDefault="00BD7BC3" w:rsidP="00BD7BC3">
      <w:pPr>
        <w:pStyle w:val="Bullet1"/>
      </w:pPr>
      <w:proofErr w:type="gramStart"/>
      <w:r>
        <w:t>additional</w:t>
      </w:r>
      <w:proofErr w:type="gramEnd"/>
      <w:r>
        <w:t xml:space="preserve"> navigation signals at higher frequencies (S, C-band) for better performance (accuracy, robustness) and better interoperability with the evolution of spectrum utilization for mobile communications.</w:t>
      </w:r>
    </w:p>
    <w:p w14:paraId="36E23AB9" w14:textId="77777777" w:rsidR="00BD7BC3" w:rsidRDefault="00BD7BC3" w:rsidP="00BD7BC3">
      <w:pPr>
        <w:pStyle w:val="Heading3"/>
      </w:pPr>
      <w:bookmarkStart w:id="430" w:name="_Toc244956703"/>
      <w:r w:rsidRPr="00BD7BC3">
        <w:t>GNSS Strategy</w:t>
      </w:r>
      <w:bookmarkEnd w:id="430"/>
    </w:p>
    <w:p w14:paraId="1FF38940" w14:textId="77777777" w:rsidR="00BD7BC3" w:rsidRDefault="00BD7BC3" w:rsidP="00BD7BC3">
      <w:pPr>
        <w:pStyle w:val="BodyText"/>
        <w:rPr>
          <w:lang w:eastAsia="en-GB"/>
        </w:rPr>
      </w:pPr>
      <w:r>
        <w:rPr>
          <w:lang w:eastAsia="en-GB"/>
        </w:rPr>
        <w:t>At some stage (</w:t>
      </w:r>
      <w:del w:id="431" w:author="alang" w:date="2012-09-25T12:41:00Z">
        <w:r w:rsidDel="00136DC8">
          <w:rPr>
            <w:lang w:eastAsia="en-GB"/>
          </w:rPr>
          <w:delText xml:space="preserve">post </w:delText>
        </w:r>
      </w:del>
      <w:ins w:id="432" w:author="alang" w:date="2012-09-25T12:41:00Z">
        <w:r w:rsidR="00136DC8">
          <w:rPr>
            <w:lang w:eastAsia="en-GB"/>
          </w:rPr>
          <w:t>around 2020</w:t>
        </w:r>
      </w:ins>
      <w:del w:id="433" w:author="alang" w:date="2012-03-27T21:21:00Z">
        <w:r w:rsidR="00D27911" w:rsidRPr="00D27911">
          <w:rPr>
            <w:highlight w:val="yellow"/>
            <w:lang w:eastAsia="en-GB"/>
            <w:rPrChange w:id="434" w:author="alang" w:date="2012-03-27T21:21:00Z">
              <w:rPr>
                <w:color w:val="0000FF"/>
                <w:szCs w:val="20"/>
                <w:u w:val="single"/>
                <w:lang w:eastAsia="en-GB"/>
              </w:rPr>
            </w:rPrChange>
          </w:rPr>
          <w:delText>2013</w:delText>
        </w:r>
      </w:del>
      <w:r>
        <w:rPr>
          <w:lang w:eastAsia="en-GB"/>
        </w:rPr>
        <w:t xml:space="preserve">) there </w:t>
      </w:r>
      <w:ins w:id="435" w:author="Nick Ward" w:date="2012-08-07T09:48:00Z">
        <w:r w:rsidR="00D65D90">
          <w:rPr>
            <w:lang w:eastAsia="en-GB"/>
          </w:rPr>
          <w:t>are</w:t>
        </w:r>
      </w:ins>
      <w:del w:id="436" w:author="Nick Ward" w:date="2012-08-07T09:48:00Z">
        <w:r w:rsidDel="00D65D90">
          <w:rPr>
            <w:lang w:eastAsia="en-GB"/>
          </w:rPr>
          <w:delText>is</w:delText>
        </w:r>
      </w:del>
      <w:r>
        <w:rPr>
          <w:lang w:eastAsia="en-GB"/>
        </w:rPr>
        <w:t xml:space="preserve"> likely to be three or four GNSS available, providing a total of more than 100 satellites, with multiple frequencies, inherent integrity monitoring and warning.  This number of satellites will make Receiver Autonomous Integrity Monitoring (RAIM) a reliable proposition.  The requirement for separate (satellite or ground-based) augmentation may need to be re-examined at that stage and it may be appropriate to consider phasing out existing augmentation systems with those developments in mind.  However, the concerns about the vulnerability of GNSS will remain and there will still be a case for alternative electronic position fixing systems and for independent verification and warning systems.</w:t>
      </w:r>
    </w:p>
    <w:p w14:paraId="5CE51F02" w14:textId="77777777" w:rsidR="00BD7BC3" w:rsidRDefault="00BD7BC3" w:rsidP="00BD7BC3">
      <w:pPr>
        <w:pStyle w:val="BodyText"/>
        <w:rPr>
          <w:lang w:eastAsia="en-GB"/>
        </w:rPr>
      </w:pPr>
      <w:r>
        <w:rPr>
          <w:lang w:eastAsia="en-GB"/>
        </w:rPr>
        <w:t>It should also be noted that current GNSS providers do not accept liability for the service they provide.</w:t>
      </w:r>
    </w:p>
    <w:p w14:paraId="5CE389DC" w14:textId="77777777" w:rsidR="00BD7BC3" w:rsidRDefault="00BD7BC3" w:rsidP="00BD7BC3">
      <w:pPr>
        <w:pStyle w:val="BodyText"/>
        <w:rPr>
          <w:lang w:eastAsia="en-GB"/>
        </w:rPr>
      </w:pPr>
      <w:r>
        <w:rPr>
          <w:lang w:eastAsia="en-GB"/>
        </w:rPr>
        <w:br w:type="page"/>
      </w:r>
    </w:p>
    <w:tbl>
      <w:tblPr>
        <w:tblW w:w="91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37" w:author="alang" w:date="2012-03-27T21:45:00Z">
          <w:tblPr>
            <w:tblW w:w="91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261"/>
        <w:gridCol w:w="582"/>
        <w:gridCol w:w="661"/>
        <w:gridCol w:w="661"/>
        <w:gridCol w:w="661"/>
        <w:gridCol w:w="710"/>
        <w:gridCol w:w="709"/>
        <w:gridCol w:w="661"/>
        <w:gridCol w:w="661"/>
        <w:gridCol w:w="661"/>
        <w:gridCol w:w="661"/>
        <w:gridCol w:w="661"/>
        <w:gridCol w:w="617"/>
        <w:tblGridChange w:id="438">
          <w:tblGrid>
            <w:gridCol w:w="1261"/>
            <w:gridCol w:w="582"/>
            <w:gridCol w:w="661"/>
            <w:gridCol w:w="661"/>
            <w:gridCol w:w="661"/>
            <w:gridCol w:w="710"/>
            <w:gridCol w:w="709"/>
            <w:gridCol w:w="661"/>
            <w:gridCol w:w="661"/>
            <w:gridCol w:w="661"/>
            <w:gridCol w:w="683"/>
            <w:gridCol w:w="617"/>
            <w:gridCol w:w="617"/>
          </w:tblGrid>
        </w:tblGridChange>
      </w:tblGrid>
      <w:tr w:rsidR="006944E7" w:rsidRPr="005636B2" w14:paraId="05EAFD09" w14:textId="77777777" w:rsidTr="006944E7">
        <w:trPr>
          <w:trHeight w:hRule="exact" w:val="454"/>
          <w:trPrChange w:id="439" w:author="alang" w:date="2012-03-27T21:45:00Z">
            <w:trPr>
              <w:trHeight w:hRule="exact" w:val="454"/>
            </w:trPr>
          </w:trPrChange>
        </w:trPr>
        <w:tc>
          <w:tcPr>
            <w:tcW w:w="1261" w:type="dxa"/>
            <w:tcPrChange w:id="440" w:author="alang" w:date="2012-03-27T21:45:00Z">
              <w:tcPr>
                <w:tcW w:w="1261" w:type="dxa"/>
              </w:tcPr>
            </w:tcPrChange>
          </w:tcPr>
          <w:p w14:paraId="202C999C" w14:textId="77777777" w:rsidR="004336E8" w:rsidRPr="005636B2" w:rsidRDefault="004336E8" w:rsidP="00861143">
            <w:pPr>
              <w:jc w:val="center"/>
            </w:pPr>
            <w:r w:rsidRPr="005636B2">
              <w:lastRenderedPageBreak/>
              <w:t>System</w:t>
            </w:r>
          </w:p>
        </w:tc>
        <w:tc>
          <w:tcPr>
            <w:tcW w:w="582" w:type="dxa"/>
            <w:tcBorders>
              <w:bottom w:val="single" w:sz="4" w:space="0" w:color="auto"/>
            </w:tcBorders>
            <w:tcPrChange w:id="441" w:author="alang" w:date="2012-03-27T21:45:00Z">
              <w:tcPr>
                <w:tcW w:w="582" w:type="dxa"/>
                <w:tcBorders>
                  <w:bottom w:val="single" w:sz="4" w:space="0" w:color="auto"/>
                </w:tcBorders>
              </w:tcPr>
            </w:tcPrChange>
          </w:tcPr>
          <w:p w14:paraId="6A0DC398" w14:textId="77777777" w:rsidR="004336E8" w:rsidRPr="006944E7" w:rsidRDefault="004336E8" w:rsidP="00861143">
            <w:pPr>
              <w:jc w:val="center"/>
              <w:rPr>
                <w:sz w:val="16"/>
                <w:szCs w:val="16"/>
              </w:rPr>
            </w:pPr>
          </w:p>
        </w:tc>
        <w:tc>
          <w:tcPr>
            <w:tcW w:w="661" w:type="dxa"/>
            <w:tcBorders>
              <w:bottom w:val="single" w:sz="4" w:space="0" w:color="auto"/>
            </w:tcBorders>
            <w:tcPrChange w:id="442" w:author="alang" w:date="2012-03-27T21:45:00Z">
              <w:tcPr>
                <w:tcW w:w="661" w:type="dxa"/>
                <w:tcBorders>
                  <w:bottom w:val="single" w:sz="4" w:space="0" w:color="auto"/>
                </w:tcBorders>
              </w:tcPr>
            </w:tcPrChange>
          </w:tcPr>
          <w:p w14:paraId="2D159AD3" w14:textId="77777777" w:rsidR="004336E8" w:rsidRPr="006944E7" w:rsidRDefault="004336E8" w:rsidP="00861143">
            <w:pPr>
              <w:jc w:val="center"/>
              <w:rPr>
                <w:sz w:val="16"/>
                <w:szCs w:val="16"/>
              </w:rPr>
            </w:pPr>
          </w:p>
        </w:tc>
        <w:tc>
          <w:tcPr>
            <w:tcW w:w="661" w:type="dxa"/>
            <w:tcBorders>
              <w:bottom w:val="single" w:sz="4" w:space="0" w:color="auto"/>
            </w:tcBorders>
            <w:tcPrChange w:id="443" w:author="alang" w:date="2012-03-27T21:45:00Z">
              <w:tcPr>
                <w:tcW w:w="661" w:type="dxa"/>
                <w:tcBorders>
                  <w:bottom w:val="single" w:sz="4" w:space="0" w:color="auto"/>
                </w:tcBorders>
              </w:tcPr>
            </w:tcPrChange>
          </w:tcPr>
          <w:p w14:paraId="30E16D1D" w14:textId="77777777" w:rsidR="004336E8" w:rsidRPr="006944E7" w:rsidRDefault="004336E8" w:rsidP="00861143">
            <w:pPr>
              <w:jc w:val="center"/>
              <w:rPr>
                <w:sz w:val="16"/>
                <w:szCs w:val="16"/>
              </w:rPr>
            </w:pPr>
          </w:p>
        </w:tc>
        <w:tc>
          <w:tcPr>
            <w:tcW w:w="661" w:type="dxa"/>
            <w:tcBorders>
              <w:bottom w:val="single" w:sz="4" w:space="0" w:color="auto"/>
            </w:tcBorders>
            <w:tcPrChange w:id="444" w:author="alang" w:date="2012-03-27T21:45:00Z">
              <w:tcPr>
                <w:tcW w:w="661" w:type="dxa"/>
                <w:tcBorders>
                  <w:bottom w:val="single" w:sz="4" w:space="0" w:color="auto"/>
                </w:tcBorders>
              </w:tcPr>
            </w:tcPrChange>
          </w:tcPr>
          <w:p w14:paraId="5323D0EB" w14:textId="77777777" w:rsidR="004336E8" w:rsidRPr="006944E7" w:rsidRDefault="004336E8" w:rsidP="00861143">
            <w:pPr>
              <w:jc w:val="center"/>
              <w:rPr>
                <w:sz w:val="16"/>
                <w:szCs w:val="16"/>
              </w:rPr>
            </w:pPr>
          </w:p>
        </w:tc>
        <w:tc>
          <w:tcPr>
            <w:tcW w:w="710" w:type="dxa"/>
            <w:tcBorders>
              <w:bottom w:val="single" w:sz="4" w:space="0" w:color="auto"/>
            </w:tcBorders>
            <w:tcPrChange w:id="445" w:author="alang" w:date="2012-03-27T21:45:00Z">
              <w:tcPr>
                <w:tcW w:w="710" w:type="dxa"/>
                <w:tcBorders>
                  <w:bottom w:val="single" w:sz="4" w:space="0" w:color="auto"/>
                </w:tcBorders>
              </w:tcPr>
            </w:tcPrChange>
          </w:tcPr>
          <w:p w14:paraId="2012A9FB" w14:textId="77777777" w:rsidR="004336E8" w:rsidRPr="006944E7" w:rsidRDefault="004336E8" w:rsidP="00861143">
            <w:pPr>
              <w:jc w:val="center"/>
              <w:rPr>
                <w:sz w:val="16"/>
                <w:szCs w:val="16"/>
              </w:rPr>
            </w:pPr>
          </w:p>
        </w:tc>
        <w:tc>
          <w:tcPr>
            <w:tcW w:w="709" w:type="dxa"/>
            <w:tcBorders>
              <w:bottom w:val="single" w:sz="4" w:space="0" w:color="auto"/>
            </w:tcBorders>
            <w:tcPrChange w:id="446" w:author="alang" w:date="2012-03-27T21:45:00Z">
              <w:tcPr>
                <w:tcW w:w="709" w:type="dxa"/>
                <w:tcBorders>
                  <w:bottom w:val="single" w:sz="4" w:space="0" w:color="auto"/>
                </w:tcBorders>
              </w:tcPr>
            </w:tcPrChange>
          </w:tcPr>
          <w:p w14:paraId="070FB729" w14:textId="77777777" w:rsidR="004336E8" w:rsidRPr="006944E7" w:rsidRDefault="004336E8" w:rsidP="00861143">
            <w:pPr>
              <w:jc w:val="center"/>
              <w:rPr>
                <w:sz w:val="16"/>
                <w:szCs w:val="16"/>
              </w:rPr>
            </w:pPr>
          </w:p>
        </w:tc>
        <w:tc>
          <w:tcPr>
            <w:tcW w:w="661" w:type="dxa"/>
            <w:tcBorders>
              <w:bottom w:val="single" w:sz="4" w:space="0" w:color="auto"/>
            </w:tcBorders>
            <w:tcPrChange w:id="447" w:author="alang" w:date="2012-03-27T21:45:00Z">
              <w:tcPr>
                <w:tcW w:w="661" w:type="dxa"/>
                <w:tcBorders>
                  <w:bottom w:val="single" w:sz="4" w:space="0" w:color="auto"/>
                </w:tcBorders>
              </w:tcPr>
            </w:tcPrChange>
          </w:tcPr>
          <w:p w14:paraId="00F2637C" w14:textId="77777777" w:rsidR="004336E8" w:rsidRPr="006944E7" w:rsidRDefault="004336E8" w:rsidP="00861143">
            <w:pPr>
              <w:jc w:val="center"/>
              <w:rPr>
                <w:sz w:val="16"/>
                <w:szCs w:val="16"/>
              </w:rPr>
            </w:pPr>
          </w:p>
        </w:tc>
        <w:tc>
          <w:tcPr>
            <w:tcW w:w="661" w:type="dxa"/>
            <w:tcBorders>
              <w:bottom w:val="single" w:sz="4" w:space="0" w:color="auto"/>
            </w:tcBorders>
            <w:tcPrChange w:id="448" w:author="alang" w:date="2012-03-27T21:45:00Z">
              <w:tcPr>
                <w:tcW w:w="661" w:type="dxa"/>
                <w:tcBorders>
                  <w:bottom w:val="single" w:sz="4" w:space="0" w:color="auto"/>
                </w:tcBorders>
              </w:tcPr>
            </w:tcPrChange>
          </w:tcPr>
          <w:p w14:paraId="6DDF3960" w14:textId="77777777" w:rsidR="004336E8" w:rsidRPr="006944E7" w:rsidRDefault="004336E8" w:rsidP="00861143">
            <w:pPr>
              <w:jc w:val="center"/>
              <w:rPr>
                <w:sz w:val="16"/>
                <w:szCs w:val="16"/>
              </w:rPr>
            </w:pPr>
          </w:p>
        </w:tc>
        <w:tc>
          <w:tcPr>
            <w:tcW w:w="661" w:type="dxa"/>
            <w:tcBorders>
              <w:bottom w:val="single" w:sz="4" w:space="0" w:color="auto"/>
            </w:tcBorders>
            <w:tcPrChange w:id="449" w:author="alang" w:date="2012-03-27T21:45:00Z">
              <w:tcPr>
                <w:tcW w:w="661" w:type="dxa"/>
                <w:tcBorders>
                  <w:bottom w:val="single" w:sz="4" w:space="0" w:color="auto"/>
                </w:tcBorders>
              </w:tcPr>
            </w:tcPrChange>
          </w:tcPr>
          <w:p w14:paraId="27A913F6" w14:textId="77777777" w:rsidR="004336E8" w:rsidRPr="006944E7" w:rsidRDefault="004336E8" w:rsidP="00861143">
            <w:pPr>
              <w:jc w:val="center"/>
              <w:rPr>
                <w:sz w:val="16"/>
                <w:szCs w:val="16"/>
              </w:rPr>
            </w:pPr>
          </w:p>
        </w:tc>
        <w:tc>
          <w:tcPr>
            <w:tcW w:w="661" w:type="dxa"/>
            <w:tcBorders>
              <w:bottom w:val="single" w:sz="4" w:space="0" w:color="auto"/>
            </w:tcBorders>
            <w:tcPrChange w:id="450" w:author="alang" w:date="2012-03-27T21:45:00Z">
              <w:tcPr>
                <w:tcW w:w="683" w:type="dxa"/>
                <w:tcBorders>
                  <w:bottom w:val="single" w:sz="4" w:space="0" w:color="auto"/>
                </w:tcBorders>
              </w:tcPr>
            </w:tcPrChange>
          </w:tcPr>
          <w:p w14:paraId="1C6F7B98" w14:textId="77777777" w:rsidR="004336E8" w:rsidRPr="006944E7" w:rsidRDefault="004336E8" w:rsidP="00861143">
            <w:pPr>
              <w:jc w:val="center"/>
              <w:rPr>
                <w:sz w:val="16"/>
                <w:szCs w:val="16"/>
              </w:rPr>
            </w:pPr>
          </w:p>
        </w:tc>
        <w:tc>
          <w:tcPr>
            <w:tcW w:w="661" w:type="dxa"/>
            <w:tcBorders>
              <w:bottom w:val="single" w:sz="4" w:space="0" w:color="auto"/>
            </w:tcBorders>
            <w:tcPrChange w:id="451" w:author="alang" w:date="2012-03-27T21:45:00Z">
              <w:tcPr>
                <w:tcW w:w="617" w:type="dxa"/>
                <w:tcBorders>
                  <w:bottom w:val="single" w:sz="4" w:space="0" w:color="auto"/>
                </w:tcBorders>
              </w:tcPr>
            </w:tcPrChange>
          </w:tcPr>
          <w:p w14:paraId="7BE524AC" w14:textId="77777777" w:rsidR="004336E8" w:rsidRPr="006944E7" w:rsidRDefault="004336E8" w:rsidP="00861143">
            <w:pPr>
              <w:jc w:val="center"/>
              <w:rPr>
                <w:ins w:id="452" w:author="alang" w:date="2012-03-27T21:44:00Z"/>
                <w:sz w:val="16"/>
                <w:szCs w:val="16"/>
              </w:rPr>
            </w:pPr>
          </w:p>
        </w:tc>
        <w:tc>
          <w:tcPr>
            <w:tcW w:w="617" w:type="dxa"/>
            <w:tcBorders>
              <w:bottom w:val="single" w:sz="4" w:space="0" w:color="auto"/>
            </w:tcBorders>
            <w:tcPrChange w:id="453" w:author="alang" w:date="2012-03-27T21:45:00Z">
              <w:tcPr>
                <w:tcW w:w="617" w:type="dxa"/>
                <w:tcBorders>
                  <w:bottom w:val="single" w:sz="4" w:space="0" w:color="auto"/>
                </w:tcBorders>
              </w:tcPr>
            </w:tcPrChange>
          </w:tcPr>
          <w:p w14:paraId="20BCCC01" w14:textId="77777777" w:rsidR="004336E8" w:rsidRPr="006944E7" w:rsidRDefault="004336E8" w:rsidP="00861143">
            <w:pPr>
              <w:jc w:val="center"/>
              <w:rPr>
                <w:ins w:id="454" w:author="alang" w:date="2012-03-27T21:44:00Z"/>
                <w:sz w:val="16"/>
                <w:szCs w:val="16"/>
              </w:rPr>
            </w:pPr>
          </w:p>
        </w:tc>
      </w:tr>
      <w:tr w:rsidR="006944E7" w:rsidRPr="005636B2" w14:paraId="2CB0C3BB" w14:textId="77777777" w:rsidTr="006944E7">
        <w:trPr>
          <w:trHeight w:hRule="exact" w:val="454"/>
          <w:trPrChange w:id="455" w:author="alang" w:date="2012-03-27T21:45:00Z">
            <w:trPr>
              <w:trHeight w:hRule="exact" w:val="454"/>
            </w:trPr>
          </w:trPrChange>
        </w:trPr>
        <w:tc>
          <w:tcPr>
            <w:tcW w:w="1261" w:type="dxa"/>
            <w:tcPrChange w:id="456" w:author="alang" w:date="2012-03-27T21:45:00Z">
              <w:tcPr>
                <w:tcW w:w="1261" w:type="dxa"/>
              </w:tcPr>
            </w:tcPrChange>
          </w:tcPr>
          <w:p w14:paraId="22F9FE5D" w14:textId="77777777" w:rsidR="004336E8" w:rsidRPr="005636B2" w:rsidRDefault="004336E8" w:rsidP="00861143">
            <w:pPr>
              <w:jc w:val="center"/>
              <w:rPr>
                <w:sz w:val="18"/>
                <w:szCs w:val="18"/>
              </w:rPr>
            </w:pPr>
            <w:r w:rsidRPr="005636B2">
              <w:rPr>
                <w:sz w:val="18"/>
                <w:szCs w:val="18"/>
              </w:rPr>
              <w:t>GPS</w:t>
            </w:r>
          </w:p>
        </w:tc>
        <w:tc>
          <w:tcPr>
            <w:tcW w:w="582" w:type="dxa"/>
            <w:tcBorders>
              <w:bottom w:val="single" w:sz="4" w:space="0" w:color="auto"/>
            </w:tcBorders>
            <w:shd w:val="clear" w:color="auto" w:fill="D9D9D9"/>
            <w:tcPrChange w:id="457" w:author="alang" w:date="2012-03-27T21:45:00Z">
              <w:tcPr>
                <w:tcW w:w="582" w:type="dxa"/>
                <w:tcBorders>
                  <w:bottom w:val="single" w:sz="4" w:space="0" w:color="auto"/>
                </w:tcBorders>
                <w:shd w:val="clear" w:color="auto" w:fill="D9D9D9"/>
              </w:tcPr>
            </w:tcPrChange>
          </w:tcPr>
          <w:p w14:paraId="6BA0032F"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58" w:author="alang" w:date="2012-03-27T21:45:00Z">
              <w:tcPr>
                <w:tcW w:w="661" w:type="dxa"/>
                <w:tcBorders>
                  <w:bottom w:val="single" w:sz="4" w:space="0" w:color="auto"/>
                </w:tcBorders>
                <w:shd w:val="clear" w:color="auto" w:fill="D9D9D9"/>
              </w:tcPr>
            </w:tcPrChange>
          </w:tcPr>
          <w:p w14:paraId="74A7144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59" w:author="alang" w:date="2012-03-27T21:45:00Z">
              <w:tcPr>
                <w:tcW w:w="661" w:type="dxa"/>
                <w:tcBorders>
                  <w:bottom w:val="single" w:sz="4" w:space="0" w:color="auto"/>
                </w:tcBorders>
                <w:shd w:val="clear" w:color="auto" w:fill="D9D9D9"/>
              </w:tcPr>
            </w:tcPrChange>
          </w:tcPr>
          <w:p w14:paraId="48C147A6"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60" w:author="alang" w:date="2012-03-27T21:45:00Z">
              <w:tcPr>
                <w:tcW w:w="661" w:type="dxa"/>
                <w:tcBorders>
                  <w:bottom w:val="single" w:sz="4" w:space="0" w:color="auto"/>
                </w:tcBorders>
                <w:shd w:val="clear" w:color="auto" w:fill="D9D9D9"/>
              </w:tcPr>
            </w:tcPrChange>
          </w:tcPr>
          <w:p w14:paraId="39E68824"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461" w:author="alang" w:date="2012-03-27T21:45:00Z">
              <w:tcPr>
                <w:tcW w:w="710" w:type="dxa"/>
                <w:tcBorders>
                  <w:bottom w:val="single" w:sz="4" w:space="0" w:color="auto"/>
                </w:tcBorders>
                <w:shd w:val="clear" w:color="auto" w:fill="D9D9D9"/>
              </w:tcPr>
            </w:tcPrChange>
          </w:tcPr>
          <w:p w14:paraId="5C01A8F0"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462" w:author="alang" w:date="2012-03-27T21:45:00Z">
              <w:tcPr>
                <w:tcW w:w="709" w:type="dxa"/>
                <w:tcBorders>
                  <w:bottom w:val="single" w:sz="4" w:space="0" w:color="auto"/>
                </w:tcBorders>
                <w:shd w:val="clear" w:color="auto" w:fill="D9D9D9"/>
              </w:tcPr>
            </w:tcPrChange>
          </w:tcPr>
          <w:p w14:paraId="46BAF38D" w14:textId="77777777" w:rsidR="004336E8" w:rsidRPr="006944E7" w:rsidRDefault="004336E8" w:rsidP="00861143">
            <w:pPr>
              <w:jc w:val="center"/>
              <w:rPr>
                <w:sz w:val="16"/>
                <w:szCs w:val="16"/>
              </w:rPr>
            </w:pPr>
            <w:del w:id="463" w:author="alang" w:date="2012-03-27T21:48:00Z">
              <w:r w:rsidRPr="006944E7" w:rsidDel="006944E7">
                <w:rPr>
                  <w:sz w:val="16"/>
                  <w:szCs w:val="16"/>
                </w:rPr>
                <w:delText>L2C</w:delText>
              </w:r>
            </w:del>
          </w:p>
        </w:tc>
        <w:tc>
          <w:tcPr>
            <w:tcW w:w="661" w:type="dxa"/>
            <w:tcBorders>
              <w:bottom w:val="single" w:sz="4" w:space="0" w:color="auto"/>
            </w:tcBorders>
            <w:shd w:val="clear" w:color="auto" w:fill="D9D9D9"/>
            <w:tcPrChange w:id="464" w:author="alang" w:date="2012-03-27T21:45:00Z">
              <w:tcPr>
                <w:tcW w:w="661" w:type="dxa"/>
                <w:tcBorders>
                  <w:bottom w:val="single" w:sz="4" w:space="0" w:color="auto"/>
                </w:tcBorders>
                <w:shd w:val="clear" w:color="auto" w:fill="D9D9D9"/>
              </w:tcPr>
            </w:tcPrChange>
          </w:tcPr>
          <w:p w14:paraId="0D1E4570"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65" w:author="alang" w:date="2012-03-27T21:45:00Z">
              <w:tcPr>
                <w:tcW w:w="661" w:type="dxa"/>
                <w:tcBorders>
                  <w:bottom w:val="single" w:sz="4" w:space="0" w:color="auto"/>
                </w:tcBorders>
                <w:shd w:val="clear" w:color="auto" w:fill="D9D9D9"/>
              </w:tcPr>
            </w:tcPrChange>
          </w:tcPr>
          <w:p w14:paraId="5D5A8BAA" w14:textId="77777777" w:rsidR="004336E8" w:rsidRPr="006944E7" w:rsidRDefault="006944E7" w:rsidP="00D65D90">
            <w:pPr>
              <w:jc w:val="center"/>
              <w:rPr>
                <w:sz w:val="16"/>
                <w:szCs w:val="16"/>
              </w:rPr>
            </w:pPr>
            <w:ins w:id="466" w:author="alang" w:date="2012-03-27T21:47:00Z">
              <w:r>
                <w:rPr>
                  <w:sz w:val="16"/>
                  <w:szCs w:val="16"/>
                </w:rPr>
                <w:t>L</w:t>
              </w:r>
            </w:ins>
            <w:ins w:id="467" w:author="Nick Ward" w:date="2012-08-07T09:49:00Z">
              <w:r w:rsidR="00D65D90">
                <w:rPr>
                  <w:sz w:val="16"/>
                  <w:szCs w:val="16"/>
                </w:rPr>
                <w:t>2</w:t>
              </w:r>
            </w:ins>
            <w:ins w:id="468" w:author="alang" w:date="2012-03-27T21:47:00Z">
              <w:r>
                <w:rPr>
                  <w:sz w:val="16"/>
                  <w:szCs w:val="16"/>
                </w:rPr>
                <w:t>C</w:t>
              </w:r>
              <w:del w:id="469" w:author="Nick Ward" w:date="2012-08-07T09:49:00Z">
                <w:r w:rsidDel="00D65D90">
                  <w:rPr>
                    <w:sz w:val="16"/>
                    <w:szCs w:val="16"/>
                  </w:rPr>
                  <w:delText>2</w:delText>
                </w:r>
              </w:del>
            </w:ins>
            <w:del w:id="470" w:author="alang" w:date="2012-03-27T21:47:00Z">
              <w:r w:rsidR="004336E8" w:rsidRPr="006944E7" w:rsidDel="006944E7">
                <w:rPr>
                  <w:sz w:val="16"/>
                  <w:szCs w:val="16"/>
                </w:rPr>
                <w:delText>L5</w:delText>
              </w:r>
            </w:del>
          </w:p>
        </w:tc>
        <w:tc>
          <w:tcPr>
            <w:tcW w:w="661" w:type="dxa"/>
            <w:tcBorders>
              <w:bottom w:val="single" w:sz="4" w:space="0" w:color="auto"/>
            </w:tcBorders>
            <w:shd w:val="clear" w:color="auto" w:fill="D9D9D9"/>
            <w:tcPrChange w:id="471" w:author="alang" w:date="2012-03-27T21:45:00Z">
              <w:tcPr>
                <w:tcW w:w="661" w:type="dxa"/>
                <w:tcBorders>
                  <w:bottom w:val="single" w:sz="4" w:space="0" w:color="auto"/>
                </w:tcBorders>
                <w:shd w:val="clear" w:color="auto" w:fill="D9D9D9"/>
              </w:tcPr>
            </w:tcPrChange>
          </w:tcPr>
          <w:p w14:paraId="75ACD88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72" w:author="alang" w:date="2012-03-27T21:45:00Z">
              <w:tcPr>
                <w:tcW w:w="683" w:type="dxa"/>
                <w:tcBorders>
                  <w:bottom w:val="single" w:sz="4" w:space="0" w:color="auto"/>
                </w:tcBorders>
                <w:shd w:val="clear" w:color="auto" w:fill="D9D9D9"/>
              </w:tcPr>
            </w:tcPrChange>
          </w:tcPr>
          <w:p w14:paraId="02FB1F0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73" w:author="alang" w:date="2012-03-27T21:45:00Z">
              <w:tcPr>
                <w:tcW w:w="617" w:type="dxa"/>
                <w:tcBorders>
                  <w:bottom w:val="single" w:sz="4" w:space="0" w:color="auto"/>
                </w:tcBorders>
                <w:shd w:val="clear" w:color="auto" w:fill="D9D9D9"/>
              </w:tcPr>
            </w:tcPrChange>
          </w:tcPr>
          <w:p w14:paraId="76E28970" w14:textId="77777777" w:rsidR="004336E8" w:rsidRPr="006944E7" w:rsidRDefault="004336E8" w:rsidP="00861143">
            <w:pPr>
              <w:jc w:val="center"/>
              <w:rPr>
                <w:ins w:id="474" w:author="alang" w:date="2012-03-27T21:44:00Z"/>
                <w:sz w:val="16"/>
                <w:szCs w:val="16"/>
              </w:rPr>
            </w:pPr>
          </w:p>
        </w:tc>
        <w:tc>
          <w:tcPr>
            <w:tcW w:w="617" w:type="dxa"/>
            <w:tcBorders>
              <w:bottom w:val="single" w:sz="4" w:space="0" w:color="auto"/>
            </w:tcBorders>
            <w:shd w:val="clear" w:color="auto" w:fill="D9D9D9"/>
            <w:tcPrChange w:id="475" w:author="alang" w:date="2012-03-27T21:45:00Z">
              <w:tcPr>
                <w:tcW w:w="617" w:type="dxa"/>
                <w:tcBorders>
                  <w:bottom w:val="single" w:sz="4" w:space="0" w:color="auto"/>
                </w:tcBorders>
                <w:shd w:val="clear" w:color="auto" w:fill="D9D9D9"/>
              </w:tcPr>
            </w:tcPrChange>
          </w:tcPr>
          <w:p w14:paraId="6BBF807A" w14:textId="77777777" w:rsidR="004336E8" w:rsidRPr="006944E7" w:rsidRDefault="006944E7" w:rsidP="00861143">
            <w:pPr>
              <w:jc w:val="center"/>
              <w:rPr>
                <w:ins w:id="476" w:author="alang" w:date="2012-03-27T21:44:00Z"/>
                <w:sz w:val="16"/>
                <w:szCs w:val="16"/>
              </w:rPr>
            </w:pPr>
            <w:ins w:id="477" w:author="alang" w:date="2012-03-27T21:47:00Z">
              <w:r>
                <w:rPr>
                  <w:sz w:val="16"/>
                  <w:szCs w:val="16"/>
                </w:rPr>
                <w:t>L5</w:t>
              </w:r>
            </w:ins>
          </w:p>
        </w:tc>
      </w:tr>
      <w:tr w:rsidR="006944E7" w:rsidRPr="005636B2" w14:paraId="3D4F6EE7" w14:textId="77777777" w:rsidTr="006944E7">
        <w:trPr>
          <w:trHeight w:hRule="exact" w:val="454"/>
          <w:trPrChange w:id="478" w:author="alang" w:date="2012-03-27T21:45:00Z">
            <w:trPr>
              <w:trHeight w:hRule="exact" w:val="454"/>
            </w:trPr>
          </w:trPrChange>
        </w:trPr>
        <w:tc>
          <w:tcPr>
            <w:tcW w:w="1261" w:type="dxa"/>
            <w:tcPrChange w:id="479" w:author="alang" w:date="2012-03-27T21:45:00Z">
              <w:tcPr>
                <w:tcW w:w="1261" w:type="dxa"/>
              </w:tcPr>
            </w:tcPrChange>
          </w:tcPr>
          <w:p w14:paraId="145196B5" w14:textId="77777777" w:rsidR="004336E8" w:rsidRPr="005636B2" w:rsidRDefault="004336E8" w:rsidP="00861143">
            <w:pPr>
              <w:jc w:val="center"/>
              <w:rPr>
                <w:sz w:val="18"/>
                <w:szCs w:val="18"/>
              </w:rPr>
            </w:pPr>
            <w:r w:rsidRPr="005636B2">
              <w:rPr>
                <w:sz w:val="18"/>
                <w:szCs w:val="18"/>
              </w:rPr>
              <w:t>GLONASS</w:t>
            </w:r>
          </w:p>
        </w:tc>
        <w:tc>
          <w:tcPr>
            <w:tcW w:w="582" w:type="dxa"/>
            <w:tcBorders>
              <w:bottom w:val="single" w:sz="4" w:space="0" w:color="auto"/>
            </w:tcBorders>
            <w:shd w:val="clear" w:color="auto" w:fill="D9D9D9"/>
            <w:tcPrChange w:id="480" w:author="alang" w:date="2012-03-27T21:45:00Z">
              <w:tcPr>
                <w:tcW w:w="582" w:type="dxa"/>
                <w:tcBorders>
                  <w:bottom w:val="single" w:sz="4" w:space="0" w:color="auto"/>
                </w:tcBorders>
                <w:shd w:val="clear" w:color="auto" w:fill="D9D9D9"/>
              </w:tcPr>
            </w:tcPrChange>
          </w:tcPr>
          <w:p w14:paraId="190F52F5" w14:textId="77777777" w:rsidR="004336E8" w:rsidRPr="006944E7" w:rsidRDefault="004336E8" w:rsidP="00861143">
            <w:pPr>
              <w:jc w:val="center"/>
              <w:rPr>
                <w:sz w:val="16"/>
                <w:szCs w:val="16"/>
              </w:rPr>
            </w:pPr>
            <w:r w:rsidRPr="006944E7">
              <w:rPr>
                <w:sz w:val="16"/>
                <w:szCs w:val="16"/>
              </w:rPr>
              <w:t>FOC</w:t>
            </w:r>
          </w:p>
        </w:tc>
        <w:tc>
          <w:tcPr>
            <w:tcW w:w="661" w:type="dxa"/>
            <w:shd w:val="clear" w:color="auto" w:fill="D9D9D9"/>
            <w:tcPrChange w:id="481" w:author="alang" w:date="2012-03-27T21:45:00Z">
              <w:tcPr>
                <w:tcW w:w="661" w:type="dxa"/>
                <w:shd w:val="clear" w:color="auto" w:fill="D9D9D9"/>
              </w:tcPr>
            </w:tcPrChange>
          </w:tcPr>
          <w:p w14:paraId="7BEE3321" w14:textId="77777777" w:rsidR="004336E8" w:rsidRPr="006944E7" w:rsidRDefault="004336E8" w:rsidP="00861143">
            <w:pPr>
              <w:jc w:val="center"/>
              <w:rPr>
                <w:sz w:val="16"/>
                <w:szCs w:val="16"/>
              </w:rPr>
            </w:pPr>
          </w:p>
        </w:tc>
        <w:tc>
          <w:tcPr>
            <w:tcW w:w="661" w:type="dxa"/>
            <w:shd w:val="clear" w:color="auto" w:fill="D9D9D9"/>
            <w:tcPrChange w:id="482" w:author="alang" w:date="2012-03-27T21:45:00Z">
              <w:tcPr>
                <w:tcW w:w="661" w:type="dxa"/>
                <w:shd w:val="clear" w:color="auto" w:fill="D9D9D9"/>
              </w:tcPr>
            </w:tcPrChange>
          </w:tcPr>
          <w:p w14:paraId="7C2C66AE" w14:textId="77777777" w:rsidR="004336E8" w:rsidRPr="006944E7" w:rsidRDefault="004336E8" w:rsidP="00861143">
            <w:pPr>
              <w:jc w:val="center"/>
              <w:rPr>
                <w:sz w:val="16"/>
                <w:szCs w:val="16"/>
              </w:rPr>
            </w:pPr>
          </w:p>
        </w:tc>
        <w:tc>
          <w:tcPr>
            <w:tcW w:w="661" w:type="dxa"/>
            <w:shd w:val="clear" w:color="auto" w:fill="D9D9D9"/>
            <w:tcPrChange w:id="483" w:author="alang" w:date="2012-03-27T21:45:00Z">
              <w:tcPr>
                <w:tcW w:w="661" w:type="dxa"/>
                <w:shd w:val="clear" w:color="auto" w:fill="D9D9D9"/>
              </w:tcPr>
            </w:tcPrChange>
          </w:tcPr>
          <w:p w14:paraId="4E6C1E6A"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484" w:author="alang" w:date="2012-03-27T21:45:00Z">
              <w:tcPr>
                <w:tcW w:w="710" w:type="dxa"/>
                <w:tcBorders>
                  <w:bottom w:val="single" w:sz="4" w:space="0" w:color="auto"/>
                </w:tcBorders>
                <w:shd w:val="clear" w:color="auto" w:fill="D9D9D9"/>
              </w:tcPr>
            </w:tcPrChange>
          </w:tcPr>
          <w:p w14:paraId="24D7B66E"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485" w:author="alang" w:date="2012-03-27T21:45:00Z">
              <w:tcPr>
                <w:tcW w:w="709" w:type="dxa"/>
                <w:tcBorders>
                  <w:bottom w:val="single" w:sz="4" w:space="0" w:color="auto"/>
                </w:tcBorders>
                <w:shd w:val="clear" w:color="auto" w:fill="D9D9D9"/>
              </w:tcPr>
            </w:tcPrChange>
          </w:tcPr>
          <w:p w14:paraId="027E5F5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86" w:author="alang" w:date="2012-03-27T21:45:00Z">
              <w:tcPr>
                <w:tcW w:w="661" w:type="dxa"/>
                <w:tcBorders>
                  <w:bottom w:val="single" w:sz="4" w:space="0" w:color="auto"/>
                </w:tcBorders>
                <w:shd w:val="clear" w:color="auto" w:fill="D9D9D9"/>
              </w:tcPr>
            </w:tcPrChange>
          </w:tcPr>
          <w:p w14:paraId="451C947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87" w:author="alang" w:date="2012-03-27T21:45:00Z">
              <w:tcPr>
                <w:tcW w:w="661" w:type="dxa"/>
                <w:tcBorders>
                  <w:bottom w:val="single" w:sz="4" w:space="0" w:color="auto"/>
                </w:tcBorders>
                <w:shd w:val="clear" w:color="auto" w:fill="D9D9D9"/>
              </w:tcPr>
            </w:tcPrChange>
          </w:tcPr>
          <w:p w14:paraId="7477E5A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88" w:author="alang" w:date="2012-03-27T21:45:00Z">
              <w:tcPr>
                <w:tcW w:w="661" w:type="dxa"/>
                <w:tcBorders>
                  <w:bottom w:val="single" w:sz="4" w:space="0" w:color="auto"/>
                </w:tcBorders>
                <w:shd w:val="clear" w:color="auto" w:fill="D9D9D9"/>
              </w:tcPr>
            </w:tcPrChange>
          </w:tcPr>
          <w:p w14:paraId="36B33641"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89" w:author="alang" w:date="2012-03-27T21:45:00Z">
              <w:tcPr>
                <w:tcW w:w="683" w:type="dxa"/>
                <w:tcBorders>
                  <w:bottom w:val="single" w:sz="4" w:space="0" w:color="auto"/>
                </w:tcBorders>
                <w:shd w:val="clear" w:color="auto" w:fill="D9D9D9"/>
              </w:tcPr>
            </w:tcPrChange>
          </w:tcPr>
          <w:p w14:paraId="143520C6"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490" w:author="alang" w:date="2012-03-27T21:45:00Z">
              <w:tcPr>
                <w:tcW w:w="617" w:type="dxa"/>
                <w:tcBorders>
                  <w:bottom w:val="single" w:sz="4" w:space="0" w:color="auto"/>
                </w:tcBorders>
                <w:shd w:val="clear" w:color="auto" w:fill="D9D9D9"/>
              </w:tcPr>
            </w:tcPrChange>
          </w:tcPr>
          <w:p w14:paraId="55371881" w14:textId="77777777" w:rsidR="004336E8" w:rsidRPr="006944E7" w:rsidRDefault="004336E8" w:rsidP="00861143">
            <w:pPr>
              <w:jc w:val="center"/>
              <w:rPr>
                <w:ins w:id="491" w:author="alang" w:date="2012-03-27T21:44:00Z"/>
                <w:sz w:val="16"/>
                <w:szCs w:val="16"/>
              </w:rPr>
            </w:pPr>
          </w:p>
        </w:tc>
        <w:tc>
          <w:tcPr>
            <w:tcW w:w="617" w:type="dxa"/>
            <w:tcBorders>
              <w:bottom w:val="single" w:sz="4" w:space="0" w:color="auto"/>
            </w:tcBorders>
            <w:shd w:val="clear" w:color="auto" w:fill="D9D9D9"/>
            <w:tcPrChange w:id="492" w:author="alang" w:date="2012-03-27T21:45:00Z">
              <w:tcPr>
                <w:tcW w:w="617" w:type="dxa"/>
                <w:tcBorders>
                  <w:bottom w:val="single" w:sz="4" w:space="0" w:color="auto"/>
                </w:tcBorders>
                <w:shd w:val="clear" w:color="auto" w:fill="D9D9D9"/>
              </w:tcPr>
            </w:tcPrChange>
          </w:tcPr>
          <w:p w14:paraId="3DB3FF21" w14:textId="77777777" w:rsidR="004336E8" w:rsidRPr="006944E7" w:rsidRDefault="004336E8" w:rsidP="00861143">
            <w:pPr>
              <w:jc w:val="center"/>
              <w:rPr>
                <w:ins w:id="493" w:author="alang" w:date="2012-03-27T21:44:00Z"/>
                <w:sz w:val="16"/>
                <w:szCs w:val="16"/>
              </w:rPr>
            </w:pPr>
          </w:p>
        </w:tc>
      </w:tr>
      <w:tr w:rsidR="006944E7" w:rsidRPr="005636B2" w14:paraId="05B042FE" w14:textId="77777777" w:rsidTr="006944E7">
        <w:trPr>
          <w:trHeight w:hRule="exact" w:val="454"/>
          <w:trPrChange w:id="494" w:author="alang" w:date="2012-03-27T21:45:00Z">
            <w:trPr>
              <w:trHeight w:hRule="exact" w:val="454"/>
            </w:trPr>
          </w:trPrChange>
        </w:trPr>
        <w:tc>
          <w:tcPr>
            <w:tcW w:w="1261" w:type="dxa"/>
            <w:tcPrChange w:id="495" w:author="alang" w:date="2012-03-27T21:45:00Z">
              <w:tcPr>
                <w:tcW w:w="1261" w:type="dxa"/>
              </w:tcPr>
            </w:tcPrChange>
          </w:tcPr>
          <w:p w14:paraId="2B5E6C8F" w14:textId="77777777" w:rsidR="004336E8" w:rsidRPr="005636B2" w:rsidRDefault="004336E8" w:rsidP="00861143">
            <w:pPr>
              <w:jc w:val="center"/>
              <w:rPr>
                <w:sz w:val="18"/>
                <w:szCs w:val="18"/>
              </w:rPr>
            </w:pPr>
            <w:r w:rsidRPr="005636B2">
              <w:rPr>
                <w:sz w:val="18"/>
                <w:szCs w:val="18"/>
              </w:rPr>
              <w:t>GALILEO</w:t>
            </w:r>
          </w:p>
        </w:tc>
        <w:tc>
          <w:tcPr>
            <w:tcW w:w="582" w:type="dxa"/>
            <w:shd w:val="clear" w:color="auto" w:fill="FFFFFF"/>
            <w:tcPrChange w:id="496" w:author="alang" w:date="2012-03-27T21:45:00Z">
              <w:tcPr>
                <w:tcW w:w="582" w:type="dxa"/>
                <w:shd w:val="clear" w:color="auto" w:fill="FFFFFF"/>
              </w:tcPr>
            </w:tcPrChange>
          </w:tcPr>
          <w:p w14:paraId="60777F37" w14:textId="77777777" w:rsidR="004336E8" w:rsidRPr="006944E7" w:rsidRDefault="004336E8" w:rsidP="00861143">
            <w:pPr>
              <w:jc w:val="center"/>
              <w:rPr>
                <w:sz w:val="16"/>
                <w:szCs w:val="16"/>
              </w:rPr>
            </w:pPr>
          </w:p>
        </w:tc>
        <w:tc>
          <w:tcPr>
            <w:tcW w:w="661" w:type="dxa"/>
            <w:tcBorders>
              <w:bottom w:val="single" w:sz="4" w:space="0" w:color="auto"/>
            </w:tcBorders>
            <w:tcPrChange w:id="497" w:author="alang" w:date="2012-03-27T21:45:00Z">
              <w:tcPr>
                <w:tcW w:w="661" w:type="dxa"/>
                <w:tcBorders>
                  <w:bottom w:val="single" w:sz="4" w:space="0" w:color="auto"/>
                </w:tcBorders>
              </w:tcPr>
            </w:tcPrChange>
          </w:tcPr>
          <w:p w14:paraId="635855F1" w14:textId="77777777" w:rsidR="004336E8" w:rsidRPr="006944E7" w:rsidRDefault="004336E8" w:rsidP="00861143">
            <w:pPr>
              <w:jc w:val="center"/>
              <w:rPr>
                <w:sz w:val="16"/>
                <w:szCs w:val="16"/>
              </w:rPr>
            </w:pPr>
          </w:p>
        </w:tc>
        <w:tc>
          <w:tcPr>
            <w:tcW w:w="661" w:type="dxa"/>
            <w:tcBorders>
              <w:bottom w:val="single" w:sz="4" w:space="0" w:color="auto"/>
            </w:tcBorders>
            <w:tcPrChange w:id="498" w:author="alang" w:date="2012-03-27T21:45:00Z">
              <w:tcPr>
                <w:tcW w:w="661" w:type="dxa"/>
                <w:tcBorders>
                  <w:bottom w:val="single" w:sz="4" w:space="0" w:color="auto"/>
                </w:tcBorders>
              </w:tcPr>
            </w:tcPrChange>
          </w:tcPr>
          <w:p w14:paraId="4EE5ED25" w14:textId="77777777" w:rsidR="004336E8" w:rsidRPr="006944E7" w:rsidRDefault="004336E8" w:rsidP="00861143">
            <w:pPr>
              <w:jc w:val="center"/>
              <w:rPr>
                <w:sz w:val="16"/>
                <w:szCs w:val="16"/>
              </w:rPr>
            </w:pPr>
          </w:p>
        </w:tc>
        <w:tc>
          <w:tcPr>
            <w:tcW w:w="661" w:type="dxa"/>
            <w:tcBorders>
              <w:bottom w:val="single" w:sz="4" w:space="0" w:color="auto"/>
            </w:tcBorders>
            <w:tcPrChange w:id="499" w:author="alang" w:date="2012-03-27T21:45:00Z">
              <w:tcPr>
                <w:tcW w:w="661" w:type="dxa"/>
                <w:tcBorders>
                  <w:bottom w:val="single" w:sz="4" w:space="0" w:color="auto"/>
                </w:tcBorders>
              </w:tcPr>
            </w:tcPrChange>
          </w:tcPr>
          <w:p w14:paraId="65C7822D"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500" w:author="alang" w:date="2012-03-27T21:45:00Z">
              <w:tcPr>
                <w:tcW w:w="710" w:type="dxa"/>
                <w:tcBorders>
                  <w:bottom w:val="single" w:sz="4" w:space="0" w:color="auto"/>
                </w:tcBorders>
                <w:shd w:val="clear" w:color="auto" w:fill="D9D9D9"/>
              </w:tcPr>
            </w:tcPrChange>
          </w:tcPr>
          <w:p w14:paraId="31D9DB1B" w14:textId="77777777" w:rsidR="004336E8" w:rsidRPr="006944E7" w:rsidRDefault="004336E8" w:rsidP="00861143">
            <w:pPr>
              <w:jc w:val="center"/>
              <w:rPr>
                <w:sz w:val="16"/>
                <w:szCs w:val="16"/>
              </w:rPr>
            </w:pPr>
            <w:del w:id="501" w:author="alang" w:date="2012-03-27T21:48:00Z">
              <w:r w:rsidRPr="006944E7" w:rsidDel="006944E7">
                <w:rPr>
                  <w:sz w:val="16"/>
                  <w:szCs w:val="16"/>
                </w:rPr>
                <w:delText>FOC</w:delText>
              </w:r>
            </w:del>
          </w:p>
        </w:tc>
        <w:tc>
          <w:tcPr>
            <w:tcW w:w="709" w:type="dxa"/>
            <w:tcBorders>
              <w:bottom w:val="single" w:sz="4" w:space="0" w:color="auto"/>
            </w:tcBorders>
            <w:shd w:val="clear" w:color="auto" w:fill="D9D9D9"/>
            <w:tcPrChange w:id="502" w:author="alang" w:date="2012-03-27T21:45:00Z">
              <w:tcPr>
                <w:tcW w:w="709" w:type="dxa"/>
                <w:tcBorders>
                  <w:bottom w:val="single" w:sz="4" w:space="0" w:color="auto"/>
                </w:tcBorders>
                <w:shd w:val="clear" w:color="auto" w:fill="D9D9D9"/>
              </w:tcPr>
            </w:tcPrChange>
          </w:tcPr>
          <w:p w14:paraId="0DB75DB9" w14:textId="77777777" w:rsidR="004336E8" w:rsidRPr="006944E7" w:rsidRDefault="006944E7" w:rsidP="00861143">
            <w:pPr>
              <w:jc w:val="center"/>
              <w:rPr>
                <w:sz w:val="16"/>
                <w:szCs w:val="16"/>
              </w:rPr>
            </w:pPr>
            <w:ins w:id="503" w:author="alang" w:date="2012-03-27T21:48:00Z">
              <w:r>
                <w:rPr>
                  <w:sz w:val="16"/>
                  <w:szCs w:val="16"/>
                </w:rPr>
                <w:t>IOC</w:t>
              </w:r>
            </w:ins>
          </w:p>
        </w:tc>
        <w:tc>
          <w:tcPr>
            <w:tcW w:w="661" w:type="dxa"/>
            <w:tcBorders>
              <w:bottom w:val="single" w:sz="4" w:space="0" w:color="auto"/>
            </w:tcBorders>
            <w:shd w:val="clear" w:color="auto" w:fill="D9D9D9"/>
            <w:tcPrChange w:id="504" w:author="alang" w:date="2012-03-27T21:45:00Z">
              <w:tcPr>
                <w:tcW w:w="661" w:type="dxa"/>
                <w:tcBorders>
                  <w:bottom w:val="single" w:sz="4" w:space="0" w:color="auto"/>
                </w:tcBorders>
                <w:shd w:val="clear" w:color="auto" w:fill="D9D9D9"/>
              </w:tcPr>
            </w:tcPrChange>
          </w:tcPr>
          <w:p w14:paraId="4E933D8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05" w:author="alang" w:date="2012-03-27T21:45:00Z">
              <w:tcPr>
                <w:tcW w:w="661" w:type="dxa"/>
                <w:tcBorders>
                  <w:bottom w:val="single" w:sz="4" w:space="0" w:color="auto"/>
                </w:tcBorders>
                <w:shd w:val="clear" w:color="auto" w:fill="D9D9D9"/>
              </w:tcPr>
            </w:tcPrChange>
          </w:tcPr>
          <w:p w14:paraId="01AD1EAC"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06" w:author="alang" w:date="2012-03-27T21:45:00Z">
              <w:tcPr>
                <w:tcW w:w="661" w:type="dxa"/>
                <w:tcBorders>
                  <w:bottom w:val="single" w:sz="4" w:space="0" w:color="auto"/>
                </w:tcBorders>
                <w:shd w:val="clear" w:color="auto" w:fill="D9D9D9"/>
              </w:tcPr>
            </w:tcPrChange>
          </w:tcPr>
          <w:p w14:paraId="697E54CB"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07" w:author="alang" w:date="2012-03-27T21:45:00Z">
              <w:tcPr>
                <w:tcW w:w="683" w:type="dxa"/>
                <w:tcBorders>
                  <w:bottom w:val="single" w:sz="4" w:space="0" w:color="auto"/>
                </w:tcBorders>
                <w:shd w:val="clear" w:color="auto" w:fill="D9D9D9"/>
              </w:tcPr>
            </w:tcPrChange>
          </w:tcPr>
          <w:p w14:paraId="2E87E550" w14:textId="77777777" w:rsidR="004336E8" w:rsidRPr="006944E7" w:rsidRDefault="006944E7" w:rsidP="00861143">
            <w:pPr>
              <w:jc w:val="center"/>
              <w:rPr>
                <w:sz w:val="16"/>
                <w:szCs w:val="16"/>
              </w:rPr>
            </w:pPr>
            <w:ins w:id="508" w:author="alang" w:date="2012-03-27T21:48:00Z">
              <w:r>
                <w:rPr>
                  <w:sz w:val="16"/>
                  <w:szCs w:val="16"/>
                </w:rPr>
                <w:t>FOC</w:t>
              </w:r>
            </w:ins>
          </w:p>
        </w:tc>
        <w:tc>
          <w:tcPr>
            <w:tcW w:w="661" w:type="dxa"/>
            <w:tcBorders>
              <w:bottom w:val="single" w:sz="4" w:space="0" w:color="auto"/>
            </w:tcBorders>
            <w:shd w:val="clear" w:color="auto" w:fill="D9D9D9"/>
            <w:tcPrChange w:id="509" w:author="alang" w:date="2012-03-27T21:45:00Z">
              <w:tcPr>
                <w:tcW w:w="617" w:type="dxa"/>
                <w:tcBorders>
                  <w:bottom w:val="single" w:sz="4" w:space="0" w:color="auto"/>
                </w:tcBorders>
                <w:shd w:val="clear" w:color="auto" w:fill="D9D9D9"/>
              </w:tcPr>
            </w:tcPrChange>
          </w:tcPr>
          <w:p w14:paraId="2E74F851" w14:textId="77777777" w:rsidR="004336E8" w:rsidRPr="006944E7" w:rsidRDefault="004336E8" w:rsidP="00861143">
            <w:pPr>
              <w:jc w:val="center"/>
              <w:rPr>
                <w:ins w:id="510" w:author="alang" w:date="2012-03-27T21:44:00Z"/>
                <w:sz w:val="16"/>
                <w:szCs w:val="16"/>
              </w:rPr>
            </w:pPr>
          </w:p>
        </w:tc>
        <w:tc>
          <w:tcPr>
            <w:tcW w:w="617" w:type="dxa"/>
            <w:tcBorders>
              <w:bottom w:val="single" w:sz="4" w:space="0" w:color="auto"/>
            </w:tcBorders>
            <w:shd w:val="clear" w:color="auto" w:fill="D9D9D9"/>
            <w:tcPrChange w:id="511" w:author="alang" w:date="2012-03-27T21:45:00Z">
              <w:tcPr>
                <w:tcW w:w="617" w:type="dxa"/>
                <w:tcBorders>
                  <w:bottom w:val="single" w:sz="4" w:space="0" w:color="auto"/>
                </w:tcBorders>
                <w:shd w:val="clear" w:color="auto" w:fill="D9D9D9"/>
              </w:tcPr>
            </w:tcPrChange>
          </w:tcPr>
          <w:p w14:paraId="5867157D" w14:textId="77777777" w:rsidR="004336E8" w:rsidRPr="006944E7" w:rsidRDefault="004336E8" w:rsidP="00861143">
            <w:pPr>
              <w:jc w:val="center"/>
              <w:rPr>
                <w:ins w:id="512" w:author="alang" w:date="2012-03-27T21:44:00Z"/>
                <w:sz w:val="16"/>
                <w:szCs w:val="16"/>
              </w:rPr>
            </w:pPr>
          </w:p>
        </w:tc>
      </w:tr>
      <w:tr w:rsidR="006944E7" w:rsidRPr="005636B2" w14:paraId="0D34CDBE" w14:textId="77777777" w:rsidTr="006944E7">
        <w:trPr>
          <w:trHeight w:hRule="exact" w:val="454"/>
          <w:trPrChange w:id="513" w:author="alang" w:date="2012-03-27T21:45:00Z">
            <w:trPr>
              <w:trHeight w:hRule="exact" w:val="454"/>
            </w:trPr>
          </w:trPrChange>
        </w:trPr>
        <w:tc>
          <w:tcPr>
            <w:tcW w:w="1261" w:type="dxa"/>
            <w:tcPrChange w:id="514" w:author="alang" w:date="2012-03-27T21:45:00Z">
              <w:tcPr>
                <w:tcW w:w="1261" w:type="dxa"/>
              </w:tcPr>
            </w:tcPrChange>
          </w:tcPr>
          <w:p w14:paraId="5606B0EF" w14:textId="77777777" w:rsidR="004336E8" w:rsidRPr="005636B2" w:rsidRDefault="004336E8" w:rsidP="00861143">
            <w:pPr>
              <w:jc w:val="center"/>
              <w:rPr>
                <w:sz w:val="18"/>
                <w:szCs w:val="18"/>
              </w:rPr>
            </w:pPr>
            <w:r w:rsidRPr="005636B2">
              <w:rPr>
                <w:sz w:val="18"/>
                <w:szCs w:val="18"/>
              </w:rPr>
              <w:t>COMPASS</w:t>
            </w:r>
          </w:p>
        </w:tc>
        <w:tc>
          <w:tcPr>
            <w:tcW w:w="582" w:type="dxa"/>
            <w:tcBorders>
              <w:bottom w:val="single" w:sz="4" w:space="0" w:color="auto"/>
            </w:tcBorders>
            <w:shd w:val="clear" w:color="auto" w:fill="FFFFFF"/>
            <w:tcPrChange w:id="515" w:author="alang" w:date="2012-03-27T21:45:00Z">
              <w:tcPr>
                <w:tcW w:w="582" w:type="dxa"/>
                <w:tcBorders>
                  <w:bottom w:val="single" w:sz="4" w:space="0" w:color="auto"/>
                </w:tcBorders>
                <w:shd w:val="clear" w:color="auto" w:fill="FFFFFF"/>
              </w:tcPr>
            </w:tcPrChange>
          </w:tcPr>
          <w:p w14:paraId="59BEB68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16" w:author="alang" w:date="2012-03-27T21:45:00Z">
              <w:tcPr>
                <w:tcW w:w="661" w:type="dxa"/>
                <w:tcBorders>
                  <w:bottom w:val="single" w:sz="4" w:space="0" w:color="auto"/>
                </w:tcBorders>
                <w:shd w:val="clear" w:color="auto" w:fill="D9D9D9"/>
              </w:tcPr>
            </w:tcPrChange>
          </w:tcPr>
          <w:p w14:paraId="046D8D5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17" w:author="alang" w:date="2012-03-27T21:45:00Z">
              <w:tcPr>
                <w:tcW w:w="661" w:type="dxa"/>
                <w:tcBorders>
                  <w:bottom w:val="single" w:sz="4" w:space="0" w:color="auto"/>
                </w:tcBorders>
                <w:shd w:val="clear" w:color="auto" w:fill="D9D9D9"/>
              </w:tcPr>
            </w:tcPrChange>
          </w:tcPr>
          <w:p w14:paraId="79D35DA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18" w:author="alang" w:date="2012-03-27T21:45:00Z">
              <w:tcPr>
                <w:tcW w:w="661" w:type="dxa"/>
                <w:tcBorders>
                  <w:bottom w:val="single" w:sz="4" w:space="0" w:color="auto"/>
                </w:tcBorders>
                <w:shd w:val="clear" w:color="auto" w:fill="D9D9D9"/>
              </w:tcPr>
            </w:tcPrChange>
          </w:tcPr>
          <w:p w14:paraId="3CBD9C5A"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519" w:author="alang" w:date="2012-03-27T21:45:00Z">
              <w:tcPr>
                <w:tcW w:w="710" w:type="dxa"/>
                <w:tcBorders>
                  <w:bottom w:val="single" w:sz="4" w:space="0" w:color="auto"/>
                </w:tcBorders>
                <w:shd w:val="clear" w:color="auto" w:fill="D9D9D9"/>
              </w:tcPr>
            </w:tcPrChange>
          </w:tcPr>
          <w:p w14:paraId="5123EEC1"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520" w:author="alang" w:date="2012-03-27T21:45:00Z">
              <w:tcPr>
                <w:tcW w:w="709" w:type="dxa"/>
                <w:tcBorders>
                  <w:bottom w:val="single" w:sz="4" w:space="0" w:color="auto"/>
                </w:tcBorders>
                <w:shd w:val="clear" w:color="auto" w:fill="D9D9D9"/>
              </w:tcPr>
            </w:tcPrChange>
          </w:tcPr>
          <w:p w14:paraId="6A8B3595"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21" w:author="alang" w:date="2012-03-27T21:45:00Z">
              <w:tcPr>
                <w:tcW w:w="661" w:type="dxa"/>
                <w:tcBorders>
                  <w:bottom w:val="single" w:sz="4" w:space="0" w:color="auto"/>
                </w:tcBorders>
                <w:shd w:val="clear" w:color="auto" w:fill="D9D9D9"/>
              </w:tcPr>
            </w:tcPrChange>
          </w:tcPr>
          <w:p w14:paraId="79937C4D"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22" w:author="alang" w:date="2012-03-27T21:45:00Z">
              <w:tcPr>
                <w:tcW w:w="661" w:type="dxa"/>
                <w:tcBorders>
                  <w:bottom w:val="single" w:sz="4" w:space="0" w:color="auto"/>
                </w:tcBorders>
                <w:shd w:val="clear" w:color="auto" w:fill="D9D9D9"/>
              </w:tcPr>
            </w:tcPrChange>
          </w:tcPr>
          <w:p w14:paraId="2A149ABF"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23" w:author="alang" w:date="2012-03-27T21:45:00Z">
              <w:tcPr>
                <w:tcW w:w="661" w:type="dxa"/>
                <w:tcBorders>
                  <w:bottom w:val="single" w:sz="4" w:space="0" w:color="auto"/>
                </w:tcBorders>
                <w:shd w:val="clear" w:color="auto" w:fill="D9D9D9"/>
              </w:tcPr>
            </w:tcPrChange>
          </w:tcPr>
          <w:p w14:paraId="73816621"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24" w:author="alang" w:date="2012-03-27T21:45:00Z">
              <w:tcPr>
                <w:tcW w:w="683" w:type="dxa"/>
                <w:tcBorders>
                  <w:bottom w:val="single" w:sz="4" w:space="0" w:color="auto"/>
                </w:tcBorders>
                <w:shd w:val="clear" w:color="auto" w:fill="D9D9D9"/>
              </w:tcPr>
            </w:tcPrChange>
          </w:tcPr>
          <w:p w14:paraId="4637EA8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25" w:author="alang" w:date="2012-03-27T21:45:00Z">
              <w:tcPr>
                <w:tcW w:w="617" w:type="dxa"/>
                <w:tcBorders>
                  <w:bottom w:val="single" w:sz="4" w:space="0" w:color="auto"/>
                </w:tcBorders>
                <w:shd w:val="clear" w:color="auto" w:fill="D9D9D9"/>
              </w:tcPr>
            </w:tcPrChange>
          </w:tcPr>
          <w:p w14:paraId="6A2D6EFF" w14:textId="77777777" w:rsidR="004336E8" w:rsidRPr="006944E7" w:rsidRDefault="004336E8" w:rsidP="00861143">
            <w:pPr>
              <w:jc w:val="center"/>
              <w:rPr>
                <w:ins w:id="526" w:author="alang" w:date="2012-03-27T21:44:00Z"/>
                <w:sz w:val="16"/>
                <w:szCs w:val="16"/>
              </w:rPr>
            </w:pPr>
          </w:p>
        </w:tc>
        <w:tc>
          <w:tcPr>
            <w:tcW w:w="617" w:type="dxa"/>
            <w:tcBorders>
              <w:bottom w:val="single" w:sz="4" w:space="0" w:color="auto"/>
            </w:tcBorders>
            <w:shd w:val="clear" w:color="auto" w:fill="D9D9D9"/>
            <w:tcPrChange w:id="527" w:author="alang" w:date="2012-03-27T21:45:00Z">
              <w:tcPr>
                <w:tcW w:w="617" w:type="dxa"/>
                <w:tcBorders>
                  <w:bottom w:val="single" w:sz="4" w:space="0" w:color="auto"/>
                </w:tcBorders>
                <w:shd w:val="clear" w:color="auto" w:fill="D9D9D9"/>
              </w:tcPr>
            </w:tcPrChange>
          </w:tcPr>
          <w:p w14:paraId="6C0815AF" w14:textId="77777777" w:rsidR="004336E8" w:rsidRPr="006944E7" w:rsidRDefault="004336E8" w:rsidP="00861143">
            <w:pPr>
              <w:jc w:val="center"/>
              <w:rPr>
                <w:ins w:id="528" w:author="alang" w:date="2012-03-27T21:44:00Z"/>
                <w:sz w:val="16"/>
                <w:szCs w:val="16"/>
              </w:rPr>
            </w:pPr>
          </w:p>
        </w:tc>
      </w:tr>
      <w:tr w:rsidR="006944E7" w:rsidRPr="005636B2" w14:paraId="59246F4F" w14:textId="77777777" w:rsidTr="006944E7">
        <w:trPr>
          <w:trHeight w:hRule="exact" w:val="454"/>
          <w:trPrChange w:id="529" w:author="alang" w:date="2012-03-27T21:45:00Z">
            <w:trPr>
              <w:trHeight w:hRule="exact" w:val="454"/>
            </w:trPr>
          </w:trPrChange>
        </w:trPr>
        <w:tc>
          <w:tcPr>
            <w:tcW w:w="1261" w:type="dxa"/>
            <w:tcPrChange w:id="530" w:author="alang" w:date="2012-03-27T21:45:00Z">
              <w:tcPr>
                <w:tcW w:w="1261" w:type="dxa"/>
              </w:tcPr>
            </w:tcPrChange>
          </w:tcPr>
          <w:p w14:paraId="3DC5AC8B" w14:textId="77777777" w:rsidR="004336E8" w:rsidRPr="005636B2" w:rsidRDefault="004336E8" w:rsidP="00861143">
            <w:pPr>
              <w:jc w:val="center"/>
              <w:rPr>
                <w:sz w:val="18"/>
                <w:szCs w:val="18"/>
              </w:rPr>
            </w:pPr>
            <w:r w:rsidRPr="005636B2">
              <w:rPr>
                <w:sz w:val="18"/>
                <w:szCs w:val="18"/>
              </w:rPr>
              <w:t>SBAS</w:t>
            </w:r>
          </w:p>
        </w:tc>
        <w:tc>
          <w:tcPr>
            <w:tcW w:w="582" w:type="dxa"/>
            <w:tcBorders>
              <w:bottom w:val="single" w:sz="4" w:space="0" w:color="auto"/>
            </w:tcBorders>
            <w:shd w:val="clear" w:color="auto" w:fill="D9D9D9"/>
            <w:tcPrChange w:id="531" w:author="alang" w:date="2012-03-27T21:45:00Z">
              <w:tcPr>
                <w:tcW w:w="582" w:type="dxa"/>
                <w:tcBorders>
                  <w:bottom w:val="single" w:sz="4" w:space="0" w:color="auto"/>
                </w:tcBorders>
                <w:shd w:val="clear" w:color="auto" w:fill="D9D9D9"/>
              </w:tcPr>
            </w:tcPrChange>
          </w:tcPr>
          <w:p w14:paraId="6379250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2" w:author="alang" w:date="2012-03-27T21:45:00Z">
              <w:tcPr>
                <w:tcW w:w="661" w:type="dxa"/>
                <w:tcBorders>
                  <w:bottom w:val="single" w:sz="4" w:space="0" w:color="auto"/>
                </w:tcBorders>
                <w:shd w:val="clear" w:color="auto" w:fill="D9D9D9"/>
              </w:tcPr>
            </w:tcPrChange>
          </w:tcPr>
          <w:p w14:paraId="398DE019"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3" w:author="alang" w:date="2012-03-27T21:45:00Z">
              <w:tcPr>
                <w:tcW w:w="661" w:type="dxa"/>
                <w:tcBorders>
                  <w:bottom w:val="single" w:sz="4" w:space="0" w:color="auto"/>
                </w:tcBorders>
                <w:shd w:val="clear" w:color="auto" w:fill="D9D9D9"/>
              </w:tcPr>
            </w:tcPrChange>
          </w:tcPr>
          <w:p w14:paraId="12DAEA2A"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4" w:author="alang" w:date="2012-03-27T21:45:00Z">
              <w:tcPr>
                <w:tcW w:w="661" w:type="dxa"/>
                <w:tcBorders>
                  <w:bottom w:val="single" w:sz="4" w:space="0" w:color="auto"/>
                </w:tcBorders>
                <w:shd w:val="clear" w:color="auto" w:fill="D9D9D9"/>
              </w:tcPr>
            </w:tcPrChange>
          </w:tcPr>
          <w:p w14:paraId="735600E1"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535" w:author="alang" w:date="2012-03-27T21:45:00Z">
              <w:tcPr>
                <w:tcW w:w="710" w:type="dxa"/>
                <w:tcBorders>
                  <w:bottom w:val="single" w:sz="4" w:space="0" w:color="auto"/>
                </w:tcBorders>
                <w:shd w:val="clear" w:color="auto" w:fill="D9D9D9"/>
              </w:tcPr>
            </w:tcPrChange>
          </w:tcPr>
          <w:p w14:paraId="456CBDB6"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536" w:author="alang" w:date="2012-03-27T21:45:00Z">
              <w:tcPr>
                <w:tcW w:w="709" w:type="dxa"/>
                <w:tcBorders>
                  <w:bottom w:val="single" w:sz="4" w:space="0" w:color="auto"/>
                </w:tcBorders>
                <w:shd w:val="clear" w:color="auto" w:fill="D9D9D9"/>
              </w:tcPr>
            </w:tcPrChange>
          </w:tcPr>
          <w:p w14:paraId="77B6C04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7" w:author="alang" w:date="2012-03-27T21:45:00Z">
              <w:tcPr>
                <w:tcW w:w="661" w:type="dxa"/>
                <w:tcBorders>
                  <w:bottom w:val="single" w:sz="4" w:space="0" w:color="auto"/>
                </w:tcBorders>
                <w:shd w:val="clear" w:color="auto" w:fill="D9D9D9"/>
              </w:tcPr>
            </w:tcPrChange>
          </w:tcPr>
          <w:p w14:paraId="38FABFA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8" w:author="alang" w:date="2012-03-27T21:45:00Z">
              <w:tcPr>
                <w:tcW w:w="661" w:type="dxa"/>
                <w:tcBorders>
                  <w:bottom w:val="single" w:sz="4" w:space="0" w:color="auto"/>
                </w:tcBorders>
                <w:shd w:val="clear" w:color="auto" w:fill="D9D9D9"/>
              </w:tcPr>
            </w:tcPrChange>
          </w:tcPr>
          <w:p w14:paraId="06983B13"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39" w:author="alang" w:date="2012-03-27T21:45:00Z">
              <w:tcPr>
                <w:tcW w:w="661" w:type="dxa"/>
                <w:tcBorders>
                  <w:bottom w:val="single" w:sz="4" w:space="0" w:color="auto"/>
                </w:tcBorders>
                <w:shd w:val="clear" w:color="auto" w:fill="D9D9D9"/>
              </w:tcPr>
            </w:tcPrChange>
          </w:tcPr>
          <w:p w14:paraId="191EF89C"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40" w:author="alang" w:date="2012-03-27T21:45:00Z">
              <w:tcPr>
                <w:tcW w:w="683" w:type="dxa"/>
                <w:tcBorders>
                  <w:bottom w:val="single" w:sz="4" w:space="0" w:color="auto"/>
                </w:tcBorders>
                <w:shd w:val="clear" w:color="auto" w:fill="D9D9D9"/>
              </w:tcPr>
            </w:tcPrChange>
          </w:tcPr>
          <w:p w14:paraId="54342EB2"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41" w:author="alang" w:date="2012-03-27T21:45:00Z">
              <w:tcPr>
                <w:tcW w:w="617" w:type="dxa"/>
                <w:tcBorders>
                  <w:bottom w:val="single" w:sz="4" w:space="0" w:color="auto"/>
                </w:tcBorders>
                <w:shd w:val="clear" w:color="auto" w:fill="D9D9D9"/>
              </w:tcPr>
            </w:tcPrChange>
          </w:tcPr>
          <w:p w14:paraId="70F03B14" w14:textId="77777777" w:rsidR="004336E8" w:rsidRPr="006944E7" w:rsidRDefault="004336E8" w:rsidP="00861143">
            <w:pPr>
              <w:jc w:val="center"/>
              <w:rPr>
                <w:ins w:id="542" w:author="alang" w:date="2012-03-27T21:44:00Z"/>
                <w:sz w:val="16"/>
                <w:szCs w:val="16"/>
              </w:rPr>
            </w:pPr>
          </w:p>
        </w:tc>
        <w:tc>
          <w:tcPr>
            <w:tcW w:w="617" w:type="dxa"/>
            <w:tcBorders>
              <w:bottom w:val="single" w:sz="4" w:space="0" w:color="auto"/>
            </w:tcBorders>
            <w:shd w:val="clear" w:color="auto" w:fill="D9D9D9"/>
            <w:tcPrChange w:id="543" w:author="alang" w:date="2012-03-27T21:45:00Z">
              <w:tcPr>
                <w:tcW w:w="617" w:type="dxa"/>
                <w:tcBorders>
                  <w:bottom w:val="single" w:sz="4" w:space="0" w:color="auto"/>
                </w:tcBorders>
                <w:shd w:val="clear" w:color="auto" w:fill="D9D9D9"/>
              </w:tcPr>
            </w:tcPrChange>
          </w:tcPr>
          <w:p w14:paraId="4B1754FE" w14:textId="77777777" w:rsidR="004336E8" w:rsidRPr="006944E7" w:rsidRDefault="004336E8" w:rsidP="00861143">
            <w:pPr>
              <w:jc w:val="center"/>
              <w:rPr>
                <w:ins w:id="544" w:author="alang" w:date="2012-03-27T21:44:00Z"/>
                <w:sz w:val="16"/>
                <w:szCs w:val="16"/>
              </w:rPr>
            </w:pPr>
          </w:p>
        </w:tc>
      </w:tr>
      <w:tr w:rsidR="006944E7" w:rsidRPr="005636B2" w14:paraId="5A0B18B6" w14:textId="77777777" w:rsidTr="006944E7">
        <w:trPr>
          <w:trHeight w:hRule="exact" w:val="454"/>
          <w:trPrChange w:id="545" w:author="alang" w:date="2012-03-27T21:45:00Z">
            <w:trPr>
              <w:trHeight w:hRule="exact" w:val="454"/>
            </w:trPr>
          </w:trPrChange>
        </w:trPr>
        <w:tc>
          <w:tcPr>
            <w:tcW w:w="1261" w:type="dxa"/>
            <w:tcPrChange w:id="546" w:author="alang" w:date="2012-03-27T21:45:00Z">
              <w:tcPr>
                <w:tcW w:w="1261" w:type="dxa"/>
              </w:tcPr>
            </w:tcPrChange>
          </w:tcPr>
          <w:p w14:paraId="65CF1E23" w14:textId="77777777" w:rsidR="004336E8" w:rsidRPr="005636B2" w:rsidRDefault="004336E8" w:rsidP="00861143">
            <w:pPr>
              <w:jc w:val="center"/>
              <w:rPr>
                <w:sz w:val="18"/>
                <w:szCs w:val="18"/>
              </w:rPr>
            </w:pPr>
            <w:r w:rsidRPr="005636B2">
              <w:rPr>
                <w:sz w:val="18"/>
                <w:szCs w:val="18"/>
              </w:rPr>
              <w:t>IALA DGNSS</w:t>
            </w:r>
          </w:p>
        </w:tc>
        <w:tc>
          <w:tcPr>
            <w:tcW w:w="582" w:type="dxa"/>
            <w:shd w:val="clear" w:color="auto" w:fill="D9D9D9"/>
            <w:tcPrChange w:id="547" w:author="alang" w:date="2012-03-27T21:45:00Z">
              <w:tcPr>
                <w:tcW w:w="582" w:type="dxa"/>
                <w:shd w:val="clear" w:color="auto" w:fill="D9D9D9"/>
              </w:tcPr>
            </w:tcPrChange>
          </w:tcPr>
          <w:p w14:paraId="55C408E5" w14:textId="77777777" w:rsidR="004336E8" w:rsidRPr="006944E7" w:rsidRDefault="004336E8" w:rsidP="00861143">
            <w:pPr>
              <w:jc w:val="center"/>
              <w:rPr>
                <w:sz w:val="16"/>
                <w:szCs w:val="16"/>
              </w:rPr>
            </w:pPr>
          </w:p>
        </w:tc>
        <w:tc>
          <w:tcPr>
            <w:tcW w:w="661" w:type="dxa"/>
            <w:shd w:val="clear" w:color="auto" w:fill="D9D9D9"/>
            <w:tcPrChange w:id="548" w:author="alang" w:date="2012-03-27T21:45:00Z">
              <w:tcPr>
                <w:tcW w:w="661" w:type="dxa"/>
                <w:shd w:val="clear" w:color="auto" w:fill="D9D9D9"/>
              </w:tcPr>
            </w:tcPrChange>
          </w:tcPr>
          <w:p w14:paraId="5C960D69" w14:textId="77777777" w:rsidR="004336E8" w:rsidRPr="006944E7" w:rsidRDefault="004336E8" w:rsidP="00861143">
            <w:pPr>
              <w:jc w:val="center"/>
              <w:rPr>
                <w:sz w:val="16"/>
                <w:szCs w:val="16"/>
              </w:rPr>
            </w:pPr>
          </w:p>
        </w:tc>
        <w:tc>
          <w:tcPr>
            <w:tcW w:w="661" w:type="dxa"/>
            <w:shd w:val="clear" w:color="auto" w:fill="D9D9D9"/>
            <w:tcPrChange w:id="549" w:author="alang" w:date="2012-03-27T21:45:00Z">
              <w:tcPr>
                <w:tcW w:w="661" w:type="dxa"/>
                <w:shd w:val="clear" w:color="auto" w:fill="D9D9D9"/>
              </w:tcPr>
            </w:tcPrChange>
          </w:tcPr>
          <w:p w14:paraId="038D5548" w14:textId="77777777" w:rsidR="004336E8" w:rsidRPr="006944E7" w:rsidRDefault="004336E8" w:rsidP="00861143">
            <w:pPr>
              <w:jc w:val="center"/>
              <w:rPr>
                <w:sz w:val="16"/>
                <w:szCs w:val="16"/>
              </w:rPr>
            </w:pPr>
          </w:p>
        </w:tc>
        <w:tc>
          <w:tcPr>
            <w:tcW w:w="661" w:type="dxa"/>
            <w:shd w:val="clear" w:color="auto" w:fill="D9D9D9"/>
            <w:tcPrChange w:id="550" w:author="alang" w:date="2012-03-27T21:45:00Z">
              <w:tcPr>
                <w:tcW w:w="661" w:type="dxa"/>
                <w:shd w:val="clear" w:color="auto" w:fill="D9D9D9"/>
              </w:tcPr>
            </w:tcPrChange>
          </w:tcPr>
          <w:p w14:paraId="600D605B" w14:textId="77777777" w:rsidR="004336E8" w:rsidRPr="006944E7" w:rsidRDefault="004336E8" w:rsidP="00861143">
            <w:pPr>
              <w:jc w:val="center"/>
              <w:rPr>
                <w:sz w:val="16"/>
                <w:szCs w:val="16"/>
              </w:rPr>
            </w:pPr>
          </w:p>
        </w:tc>
        <w:tc>
          <w:tcPr>
            <w:tcW w:w="710" w:type="dxa"/>
            <w:tcBorders>
              <w:bottom w:val="single" w:sz="4" w:space="0" w:color="auto"/>
            </w:tcBorders>
            <w:shd w:val="clear" w:color="auto" w:fill="D9D9D9"/>
            <w:tcPrChange w:id="551" w:author="alang" w:date="2012-03-27T21:45:00Z">
              <w:tcPr>
                <w:tcW w:w="710" w:type="dxa"/>
                <w:tcBorders>
                  <w:bottom w:val="single" w:sz="4" w:space="0" w:color="auto"/>
                </w:tcBorders>
                <w:shd w:val="clear" w:color="auto" w:fill="D9D9D9"/>
              </w:tcPr>
            </w:tcPrChange>
          </w:tcPr>
          <w:p w14:paraId="7C365B8C" w14:textId="77777777" w:rsidR="004336E8" w:rsidRPr="006944E7" w:rsidRDefault="004336E8" w:rsidP="00861143">
            <w:pPr>
              <w:jc w:val="center"/>
              <w:rPr>
                <w:sz w:val="16"/>
                <w:szCs w:val="16"/>
              </w:rPr>
            </w:pPr>
          </w:p>
        </w:tc>
        <w:tc>
          <w:tcPr>
            <w:tcW w:w="709" w:type="dxa"/>
            <w:tcBorders>
              <w:bottom w:val="single" w:sz="4" w:space="0" w:color="auto"/>
            </w:tcBorders>
            <w:shd w:val="clear" w:color="auto" w:fill="D9D9D9"/>
            <w:tcPrChange w:id="552" w:author="alang" w:date="2012-03-27T21:45:00Z">
              <w:tcPr>
                <w:tcW w:w="709" w:type="dxa"/>
                <w:tcBorders>
                  <w:bottom w:val="single" w:sz="4" w:space="0" w:color="auto"/>
                </w:tcBorders>
                <w:shd w:val="clear" w:color="auto" w:fill="D9D9D9"/>
              </w:tcPr>
            </w:tcPrChange>
          </w:tcPr>
          <w:p w14:paraId="4C62F78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53" w:author="alang" w:date="2012-03-27T21:45:00Z">
              <w:tcPr>
                <w:tcW w:w="661" w:type="dxa"/>
                <w:tcBorders>
                  <w:bottom w:val="single" w:sz="4" w:space="0" w:color="auto"/>
                </w:tcBorders>
                <w:shd w:val="clear" w:color="auto" w:fill="D9D9D9"/>
              </w:tcPr>
            </w:tcPrChange>
          </w:tcPr>
          <w:p w14:paraId="0BBFD96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54" w:author="alang" w:date="2012-03-27T21:45:00Z">
              <w:tcPr>
                <w:tcW w:w="661" w:type="dxa"/>
                <w:tcBorders>
                  <w:bottom w:val="single" w:sz="4" w:space="0" w:color="auto"/>
                </w:tcBorders>
                <w:shd w:val="clear" w:color="auto" w:fill="D9D9D9"/>
              </w:tcPr>
            </w:tcPrChange>
          </w:tcPr>
          <w:p w14:paraId="5A051871"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55" w:author="alang" w:date="2012-03-27T21:45:00Z">
              <w:tcPr>
                <w:tcW w:w="661" w:type="dxa"/>
                <w:tcBorders>
                  <w:bottom w:val="single" w:sz="4" w:space="0" w:color="auto"/>
                </w:tcBorders>
                <w:shd w:val="clear" w:color="auto" w:fill="D9D9D9"/>
              </w:tcPr>
            </w:tcPrChange>
          </w:tcPr>
          <w:p w14:paraId="10878BD5"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56" w:author="alang" w:date="2012-03-27T21:45:00Z">
              <w:tcPr>
                <w:tcW w:w="683" w:type="dxa"/>
                <w:tcBorders>
                  <w:bottom w:val="single" w:sz="4" w:space="0" w:color="auto"/>
                </w:tcBorders>
                <w:shd w:val="clear" w:color="auto" w:fill="D9D9D9"/>
              </w:tcPr>
            </w:tcPrChange>
          </w:tcPr>
          <w:p w14:paraId="3B0C299E" w14:textId="77777777" w:rsidR="004336E8" w:rsidRPr="006944E7" w:rsidRDefault="004336E8" w:rsidP="00861143">
            <w:pPr>
              <w:jc w:val="center"/>
              <w:rPr>
                <w:sz w:val="16"/>
                <w:szCs w:val="16"/>
              </w:rPr>
            </w:pPr>
          </w:p>
        </w:tc>
        <w:tc>
          <w:tcPr>
            <w:tcW w:w="661" w:type="dxa"/>
            <w:tcBorders>
              <w:bottom w:val="single" w:sz="4" w:space="0" w:color="auto"/>
            </w:tcBorders>
            <w:shd w:val="clear" w:color="auto" w:fill="D9D9D9"/>
            <w:tcPrChange w:id="557" w:author="alang" w:date="2012-03-27T21:45:00Z">
              <w:tcPr>
                <w:tcW w:w="617" w:type="dxa"/>
                <w:tcBorders>
                  <w:bottom w:val="single" w:sz="4" w:space="0" w:color="auto"/>
                </w:tcBorders>
                <w:shd w:val="clear" w:color="auto" w:fill="D9D9D9"/>
              </w:tcPr>
            </w:tcPrChange>
          </w:tcPr>
          <w:p w14:paraId="5CA577ED" w14:textId="77777777" w:rsidR="004336E8" w:rsidRPr="006944E7" w:rsidRDefault="004336E8" w:rsidP="00861143">
            <w:pPr>
              <w:jc w:val="center"/>
              <w:rPr>
                <w:ins w:id="558" w:author="alang" w:date="2012-03-27T21:44:00Z"/>
                <w:sz w:val="16"/>
                <w:szCs w:val="16"/>
              </w:rPr>
            </w:pPr>
          </w:p>
        </w:tc>
        <w:tc>
          <w:tcPr>
            <w:tcW w:w="617" w:type="dxa"/>
            <w:tcBorders>
              <w:bottom w:val="single" w:sz="4" w:space="0" w:color="auto"/>
            </w:tcBorders>
            <w:shd w:val="clear" w:color="auto" w:fill="D9D9D9"/>
            <w:tcPrChange w:id="559" w:author="alang" w:date="2012-03-27T21:45:00Z">
              <w:tcPr>
                <w:tcW w:w="617" w:type="dxa"/>
                <w:tcBorders>
                  <w:bottom w:val="single" w:sz="4" w:space="0" w:color="auto"/>
                </w:tcBorders>
                <w:shd w:val="clear" w:color="auto" w:fill="D9D9D9"/>
              </w:tcPr>
            </w:tcPrChange>
          </w:tcPr>
          <w:p w14:paraId="52F69DA8" w14:textId="77777777" w:rsidR="004336E8" w:rsidRPr="006944E7" w:rsidRDefault="004336E8" w:rsidP="00861143">
            <w:pPr>
              <w:jc w:val="center"/>
              <w:rPr>
                <w:ins w:id="560" w:author="alang" w:date="2012-03-27T21:44:00Z"/>
                <w:sz w:val="16"/>
                <w:szCs w:val="16"/>
              </w:rPr>
            </w:pPr>
          </w:p>
        </w:tc>
      </w:tr>
      <w:tr w:rsidR="006944E7" w:rsidRPr="005636B2" w14:paraId="6FDF457B" w14:textId="77777777" w:rsidTr="006944E7">
        <w:trPr>
          <w:trHeight w:hRule="exact" w:val="454"/>
          <w:trPrChange w:id="561" w:author="alang" w:date="2012-03-27T21:45:00Z">
            <w:trPr>
              <w:trHeight w:hRule="exact" w:val="454"/>
            </w:trPr>
          </w:trPrChange>
        </w:trPr>
        <w:tc>
          <w:tcPr>
            <w:tcW w:w="1261" w:type="dxa"/>
            <w:tcPrChange w:id="562" w:author="alang" w:date="2012-03-27T21:45:00Z">
              <w:tcPr>
                <w:tcW w:w="1261" w:type="dxa"/>
              </w:tcPr>
            </w:tcPrChange>
          </w:tcPr>
          <w:p w14:paraId="76BFE06C" w14:textId="77777777" w:rsidR="004336E8" w:rsidRPr="005636B2" w:rsidRDefault="004336E8" w:rsidP="00861143">
            <w:pPr>
              <w:jc w:val="center"/>
              <w:rPr>
                <w:sz w:val="18"/>
                <w:szCs w:val="18"/>
              </w:rPr>
            </w:pPr>
            <w:r w:rsidRPr="005636B2">
              <w:rPr>
                <w:sz w:val="18"/>
                <w:szCs w:val="18"/>
              </w:rPr>
              <w:t>eLoran</w:t>
            </w:r>
          </w:p>
        </w:tc>
        <w:tc>
          <w:tcPr>
            <w:tcW w:w="582" w:type="dxa"/>
            <w:tcPrChange w:id="563" w:author="alang" w:date="2012-03-27T21:45:00Z">
              <w:tcPr>
                <w:tcW w:w="582" w:type="dxa"/>
              </w:tcPr>
            </w:tcPrChange>
          </w:tcPr>
          <w:p w14:paraId="3A117510" w14:textId="77777777" w:rsidR="004336E8" w:rsidRPr="006944E7" w:rsidRDefault="004336E8" w:rsidP="00861143">
            <w:pPr>
              <w:jc w:val="center"/>
              <w:rPr>
                <w:sz w:val="16"/>
                <w:szCs w:val="16"/>
              </w:rPr>
            </w:pPr>
          </w:p>
        </w:tc>
        <w:tc>
          <w:tcPr>
            <w:tcW w:w="661" w:type="dxa"/>
            <w:tcPrChange w:id="564" w:author="alang" w:date="2012-03-27T21:45:00Z">
              <w:tcPr>
                <w:tcW w:w="661" w:type="dxa"/>
              </w:tcPr>
            </w:tcPrChange>
          </w:tcPr>
          <w:p w14:paraId="4AC4BAF5" w14:textId="77777777" w:rsidR="004336E8" w:rsidRPr="006944E7" w:rsidRDefault="004336E8" w:rsidP="00861143">
            <w:pPr>
              <w:jc w:val="center"/>
              <w:rPr>
                <w:sz w:val="16"/>
                <w:szCs w:val="16"/>
              </w:rPr>
            </w:pPr>
          </w:p>
        </w:tc>
        <w:tc>
          <w:tcPr>
            <w:tcW w:w="661" w:type="dxa"/>
            <w:tcPrChange w:id="565" w:author="alang" w:date="2012-03-27T21:45:00Z">
              <w:tcPr>
                <w:tcW w:w="661" w:type="dxa"/>
              </w:tcPr>
            </w:tcPrChange>
          </w:tcPr>
          <w:p w14:paraId="7845222A" w14:textId="77777777" w:rsidR="004336E8" w:rsidRPr="006944E7" w:rsidRDefault="004336E8" w:rsidP="00861143">
            <w:pPr>
              <w:jc w:val="center"/>
              <w:rPr>
                <w:sz w:val="16"/>
                <w:szCs w:val="16"/>
              </w:rPr>
            </w:pPr>
          </w:p>
        </w:tc>
        <w:tc>
          <w:tcPr>
            <w:tcW w:w="661" w:type="dxa"/>
            <w:tcPrChange w:id="566" w:author="alang" w:date="2012-03-27T21:45:00Z">
              <w:tcPr>
                <w:tcW w:w="661" w:type="dxa"/>
              </w:tcPr>
            </w:tcPrChange>
          </w:tcPr>
          <w:p w14:paraId="0F3CAB4F" w14:textId="77777777" w:rsidR="004336E8" w:rsidRPr="006944E7" w:rsidRDefault="004336E8" w:rsidP="00861143">
            <w:pPr>
              <w:jc w:val="center"/>
              <w:rPr>
                <w:sz w:val="16"/>
                <w:szCs w:val="16"/>
              </w:rPr>
            </w:pPr>
          </w:p>
        </w:tc>
        <w:tc>
          <w:tcPr>
            <w:tcW w:w="710" w:type="dxa"/>
            <w:shd w:val="clear" w:color="auto" w:fill="D9D9D9"/>
            <w:tcPrChange w:id="567" w:author="alang" w:date="2012-03-27T21:45:00Z">
              <w:tcPr>
                <w:tcW w:w="710" w:type="dxa"/>
                <w:shd w:val="clear" w:color="auto" w:fill="D9D9D9"/>
              </w:tcPr>
            </w:tcPrChange>
          </w:tcPr>
          <w:p w14:paraId="2584A787" w14:textId="77777777" w:rsidR="004336E8" w:rsidRPr="006944E7" w:rsidRDefault="004336E8" w:rsidP="00861143">
            <w:pPr>
              <w:jc w:val="center"/>
              <w:rPr>
                <w:sz w:val="16"/>
                <w:szCs w:val="16"/>
              </w:rPr>
            </w:pPr>
          </w:p>
        </w:tc>
        <w:tc>
          <w:tcPr>
            <w:tcW w:w="709" w:type="dxa"/>
            <w:shd w:val="clear" w:color="auto" w:fill="D9D9D9"/>
            <w:tcPrChange w:id="568" w:author="alang" w:date="2012-03-27T21:45:00Z">
              <w:tcPr>
                <w:tcW w:w="709" w:type="dxa"/>
                <w:shd w:val="clear" w:color="auto" w:fill="D9D9D9"/>
              </w:tcPr>
            </w:tcPrChange>
          </w:tcPr>
          <w:p w14:paraId="6D1BB7DD" w14:textId="77777777" w:rsidR="004336E8" w:rsidRPr="006944E7" w:rsidRDefault="004336E8" w:rsidP="00861143">
            <w:pPr>
              <w:jc w:val="center"/>
              <w:rPr>
                <w:sz w:val="16"/>
                <w:szCs w:val="16"/>
              </w:rPr>
            </w:pPr>
          </w:p>
        </w:tc>
        <w:tc>
          <w:tcPr>
            <w:tcW w:w="661" w:type="dxa"/>
            <w:shd w:val="clear" w:color="auto" w:fill="D9D9D9"/>
            <w:tcPrChange w:id="569" w:author="alang" w:date="2012-03-27T21:45:00Z">
              <w:tcPr>
                <w:tcW w:w="661" w:type="dxa"/>
                <w:shd w:val="clear" w:color="auto" w:fill="D9D9D9"/>
              </w:tcPr>
            </w:tcPrChange>
          </w:tcPr>
          <w:p w14:paraId="5B69809C" w14:textId="77777777" w:rsidR="004336E8" w:rsidRPr="006944E7" w:rsidRDefault="004336E8" w:rsidP="00861143">
            <w:pPr>
              <w:jc w:val="center"/>
              <w:rPr>
                <w:sz w:val="16"/>
                <w:szCs w:val="16"/>
              </w:rPr>
            </w:pPr>
          </w:p>
        </w:tc>
        <w:tc>
          <w:tcPr>
            <w:tcW w:w="661" w:type="dxa"/>
            <w:shd w:val="clear" w:color="auto" w:fill="D9D9D9"/>
            <w:tcPrChange w:id="570" w:author="alang" w:date="2012-03-27T21:45:00Z">
              <w:tcPr>
                <w:tcW w:w="661" w:type="dxa"/>
                <w:shd w:val="clear" w:color="auto" w:fill="D9D9D9"/>
              </w:tcPr>
            </w:tcPrChange>
          </w:tcPr>
          <w:p w14:paraId="7977CD17" w14:textId="77777777" w:rsidR="004336E8" w:rsidRPr="006944E7" w:rsidRDefault="004336E8" w:rsidP="00861143">
            <w:pPr>
              <w:jc w:val="center"/>
              <w:rPr>
                <w:sz w:val="16"/>
                <w:szCs w:val="16"/>
              </w:rPr>
            </w:pPr>
          </w:p>
        </w:tc>
        <w:tc>
          <w:tcPr>
            <w:tcW w:w="661" w:type="dxa"/>
            <w:shd w:val="clear" w:color="auto" w:fill="D9D9D9"/>
            <w:tcPrChange w:id="571" w:author="alang" w:date="2012-03-27T21:45:00Z">
              <w:tcPr>
                <w:tcW w:w="661" w:type="dxa"/>
                <w:shd w:val="clear" w:color="auto" w:fill="D9D9D9"/>
              </w:tcPr>
            </w:tcPrChange>
          </w:tcPr>
          <w:p w14:paraId="0403E531" w14:textId="77777777" w:rsidR="004336E8" w:rsidRPr="006944E7" w:rsidRDefault="004336E8" w:rsidP="00861143">
            <w:pPr>
              <w:jc w:val="center"/>
              <w:rPr>
                <w:sz w:val="16"/>
                <w:szCs w:val="16"/>
              </w:rPr>
            </w:pPr>
          </w:p>
        </w:tc>
        <w:tc>
          <w:tcPr>
            <w:tcW w:w="661" w:type="dxa"/>
            <w:shd w:val="clear" w:color="auto" w:fill="D9D9D9"/>
            <w:tcPrChange w:id="572" w:author="alang" w:date="2012-03-27T21:45:00Z">
              <w:tcPr>
                <w:tcW w:w="683" w:type="dxa"/>
                <w:shd w:val="clear" w:color="auto" w:fill="D9D9D9"/>
              </w:tcPr>
            </w:tcPrChange>
          </w:tcPr>
          <w:p w14:paraId="247C49C4" w14:textId="77777777" w:rsidR="004336E8" w:rsidRPr="006944E7" w:rsidRDefault="004336E8" w:rsidP="00861143">
            <w:pPr>
              <w:jc w:val="center"/>
              <w:rPr>
                <w:sz w:val="16"/>
                <w:szCs w:val="16"/>
              </w:rPr>
            </w:pPr>
          </w:p>
        </w:tc>
        <w:tc>
          <w:tcPr>
            <w:tcW w:w="661" w:type="dxa"/>
            <w:shd w:val="clear" w:color="auto" w:fill="D9D9D9"/>
            <w:tcPrChange w:id="573" w:author="alang" w:date="2012-03-27T21:45:00Z">
              <w:tcPr>
                <w:tcW w:w="617" w:type="dxa"/>
                <w:shd w:val="clear" w:color="auto" w:fill="D9D9D9"/>
              </w:tcPr>
            </w:tcPrChange>
          </w:tcPr>
          <w:p w14:paraId="4F26AA30" w14:textId="77777777" w:rsidR="004336E8" w:rsidRPr="006944E7" w:rsidRDefault="004336E8" w:rsidP="00861143">
            <w:pPr>
              <w:jc w:val="center"/>
              <w:rPr>
                <w:ins w:id="574" w:author="alang" w:date="2012-03-27T21:44:00Z"/>
                <w:sz w:val="16"/>
                <w:szCs w:val="16"/>
              </w:rPr>
            </w:pPr>
          </w:p>
        </w:tc>
        <w:tc>
          <w:tcPr>
            <w:tcW w:w="617" w:type="dxa"/>
            <w:shd w:val="clear" w:color="auto" w:fill="D9D9D9"/>
            <w:tcPrChange w:id="575" w:author="alang" w:date="2012-03-27T21:45:00Z">
              <w:tcPr>
                <w:tcW w:w="617" w:type="dxa"/>
                <w:shd w:val="clear" w:color="auto" w:fill="D9D9D9"/>
              </w:tcPr>
            </w:tcPrChange>
          </w:tcPr>
          <w:p w14:paraId="195BBFF1" w14:textId="77777777" w:rsidR="004336E8" w:rsidRPr="006944E7" w:rsidRDefault="004336E8" w:rsidP="00861143">
            <w:pPr>
              <w:jc w:val="center"/>
              <w:rPr>
                <w:ins w:id="576" w:author="alang" w:date="2012-03-27T21:44:00Z"/>
                <w:sz w:val="16"/>
                <w:szCs w:val="16"/>
              </w:rPr>
            </w:pPr>
          </w:p>
        </w:tc>
      </w:tr>
      <w:tr w:rsidR="006944E7" w:rsidRPr="005636B2" w14:paraId="06476AF6" w14:textId="77777777" w:rsidTr="006944E7">
        <w:trPr>
          <w:trHeight w:hRule="exact" w:val="454"/>
          <w:trPrChange w:id="577" w:author="alang" w:date="2012-03-27T21:45:00Z">
            <w:trPr>
              <w:trHeight w:hRule="exact" w:val="454"/>
            </w:trPr>
          </w:trPrChange>
        </w:trPr>
        <w:tc>
          <w:tcPr>
            <w:tcW w:w="1261" w:type="dxa"/>
            <w:tcPrChange w:id="578" w:author="alang" w:date="2012-03-27T21:45:00Z">
              <w:tcPr>
                <w:tcW w:w="1261" w:type="dxa"/>
              </w:tcPr>
            </w:tcPrChange>
          </w:tcPr>
          <w:p w14:paraId="63798414" w14:textId="77777777" w:rsidR="004336E8" w:rsidRPr="005636B2" w:rsidRDefault="004336E8" w:rsidP="00861143">
            <w:pPr>
              <w:jc w:val="center"/>
              <w:rPr>
                <w:sz w:val="18"/>
                <w:szCs w:val="18"/>
              </w:rPr>
            </w:pPr>
          </w:p>
        </w:tc>
        <w:tc>
          <w:tcPr>
            <w:tcW w:w="582" w:type="dxa"/>
            <w:tcPrChange w:id="579" w:author="alang" w:date="2012-03-27T21:45:00Z">
              <w:tcPr>
                <w:tcW w:w="582" w:type="dxa"/>
              </w:tcPr>
            </w:tcPrChange>
          </w:tcPr>
          <w:p w14:paraId="47CCF1F8" w14:textId="77777777" w:rsidR="004336E8" w:rsidRPr="006944E7" w:rsidRDefault="00D27911" w:rsidP="00861143">
            <w:pPr>
              <w:jc w:val="center"/>
              <w:rPr>
                <w:sz w:val="16"/>
                <w:szCs w:val="16"/>
                <w:rPrChange w:id="580" w:author="alang" w:date="2012-03-27T21:45:00Z">
                  <w:rPr>
                    <w:sz w:val="18"/>
                    <w:szCs w:val="18"/>
                  </w:rPr>
                </w:rPrChange>
              </w:rPr>
            </w:pPr>
            <w:r w:rsidRPr="00D27911">
              <w:rPr>
                <w:sz w:val="16"/>
                <w:szCs w:val="16"/>
                <w:rPrChange w:id="581" w:author="alang" w:date="2012-03-27T21:45:00Z">
                  <w:rPr>
                    <w:color w:val="0000FF"/>
                    <w:sz w:val="18"/>
                    <w:szCs w:val="18"/>
                    <w:u w:val="single"/>
                    <w:lang w:eastAsia="de-DE"/>
                  </w:rPr>
                </w:rPrChange>
              </w:rPr>
              <w:t>2009</w:t>
            </w:r>
          </w:p>
        </w:tc>
        <w:tc>
          <w:tcPr>
            <w:tcW w:w="661" w:type="dxa"/>
            <w:tcPrChange w:id="582" w:author="alang" w:date="2012-03-27T21:45:00Z">
              <w:tcPr>
                <w:tcW w:w="661" w:type="dxa"/>
              </w:tcPr>
            </w:tcPrChange>
          </w:tcPr>
          <w:p w14:paraId="1C6B96DB" w14:textId="77777777" w:rsidR="004336E8" w:rsidRPr="006944E7" w:rsidRDefault="00D27911" w:rsidP="00861143">
            <w:pPr>
              <w:jc w:val="center"/>
              <w:rPr>
                <w:sz w:val="16"/>
                <w:szCs w:val="16"/>
                <w:rPrChange w:id="583" w:author="alang" w:date="2012-03-27T21:45:00Z">
                  <w:rPr>
                    <w:sz w:val="18"/>
                    <w:szCs w:val="18"/>
                  </w:rPr>
                </w:rPrChange>
              </w:rPr>
            </w:pPr>
            <w:r w:rsidRPr="00D27911">
              <w:rPr>
                <w:sz w:val="16"/>
                <w:szCs w:val="16"/>
                <w:rPrChange w:id="584" w:author="alang" w:date="2012-03-27T21:45:00Z">
                  <w:rPr>
                    <w:color w:val="0000FF"/>
                    <w:sz w:val="18"/>
                    <w:szCs w:val="18"/>
                    <w:u w:val="single"/>
                    <w:lang w:eastAsia="de-DE"/>
                  </w:rPr>
                </w:rPrChange>
              </w:rPr>
              <w:t>2010</w:t>
            </w:r>
          </w:p>
        </w:tc>
        <w:tc>
          <w:tcPr>
            <w:tcW w:w="661" w:type="dxa"/>
            <w:tcPrChange w:id="585" w:author="alang" w:date="2012-03-27T21:45:00Z">
              <w:tcPr>
                <w:tcW w:w="661" w:type="dxa"/>
              </w:tcPr>
            </w:tcPrChange>
          </w:tcPr>
          <w:p w14:paraId="66870847" w14:textId="77777777" w:rsidR="004336E8" w:rsidRPr="006944E7" w:rsidRDefault="00D27911" w:rsidP="00861143">
            <w:pPr>
              <w:jc w:val="center"/>
              <w:rPr>
                <w:sz w:val="16"/>
                <w:szCs w:val="16"/>
                <w:rPrChange w:id="586" w:author="alang" w:date="2012-03-27T21:45:00Z">
                  <w:rPr>
                    <w:sz w:val="18"/>
                    <w:szCs w:val="18"/>
                  </w:rPr>
                </w:rPrChange>
              </w:rPr>
            </w:pPr>
            <w:r w:rsidRPr="00D27911">
              <w:rPr>
                <w:sz w:val="16"/>
                <w:szCs w:val="16"/>
                <w:rPrChange w:id="587" w:author="alang" w:date="2012-03-27T21:45:00Z">
                  <w:rPr>
                    <w:color w:val="0000FF"/>
                    <w:sz w:val="18"/>
                    <w:szCs w:val="18"/>
                    <w:u w:val="single"/>
                    <w:lang w:eastAsia="de-DE"/>
                  </w:rPr>
                </w:rPrChange>
              </w:rPr>
              <w:t>2011</w:t>
            </w:r>
          </w:p>
        </w:tc>
        <w:tc>
          <w:tcPr>
            <w:tcW w:w="661" w:type="dxa"/>
            <w:tcPrChange w:id="588" w:author="alang" w:date="2012-03-27T21:45:00Z">
              <w:tcPr>
                <w:tcW w:w="661" w:type="dxa"/>
              </w:tcPr>
            </w:tcPrChange>
          </w:tcPr>
          <w:p w14:paraId="655578E3" w14:textId="77777777" w:rsidR="00741071" w:rsidRPr="00741071" w:rsidRDefault="00D27911">
            <w:pPr>
              <w:tabs>
                <w:tab w:val="left" w:pos="1985"/>
              </w:tabs>
              <w:rPr>
                <w:sz w:val="16"/>
                <w:szCs w:val="16"/>
                <w:rPrChange w:id="589" w:author="alang" w:date="2012-03-27T21:45:00Z">
                  <w:rPr>
                    <w:b/>
                    <w:sz w:val="18"/>
                    <w:szCs w:val="18"/>
                  </w:rPr>
                </w:rPrChange>
              </w:rPr>
              <w:pPrChange w:id="590" w:author="alang" w:date="2012-08-09T11:59:00Z">
                <w:pPr>
                  <w:numPr>
                    <w:numId w:val="3"/>
                  </w:numPr>
                  <w:tabs>
                    <w:tab w:val="left" w:pos="1985"/>
                  </w:tabs>
                  <w:ind w:left="1985" w:hanging="1985"/>
                  <w:jc w:val="center"/>
                </w:pPr>
              </w:pPrChange>
            </w:pPr>
            <w:r w:rsidRPr="00D27911">
              <w:rPr>
                <w:sz w:val="16"/>
                <w:szCs w:val="16"/>
                <w:rPrChange w:id="591" w:author="alang" w:date="2012-03-27T21:45:00Z">
                  <w:rPr>
                    <w:color w:val="0000FF"/>
                    <w:sz w:val="18"/>
                    <w:szCs w:val="18"/>
                    <w:u w:val="single"/>
                    <w:lang w:eastAsia="de-DE"/>
                  </w:rPr>
                </w:rPrChange>
              </w:rPr>
              <w:t>2012</w:t>
            </w:r>
          </w:p>
        </w:tc>
        <w:tc>
          <w:tcPr>
            <w:tcW w:w="710" w:type="dxa"/>
            <w:tcPrChange w:id="592" w:author="alang" w:date="2012-03-27T21:45:00Z">
              <w:tcPr>
                <w:tcW w:w="710" w:type="dxa"/>
              </w:tcPr>
            </w:tcPrChange>
          </w:tcPr>
          <w:p w14:paraId="1B0B884A" w14:textId="77777777" w:rsidR="00741071" w:rsidRPr="00741071" w:rsidRDefault="00D27911">
            <w:pPr>
              <w:tabs>
                <w:tab w:val="left" w:pos="1985"/>
              </w:tabs>
              <w:rPr>
                <w:sz w:val="16"/>
                <w:szCs w:val="16"/>
                <w:rPrChange w:id="593" w:author="alang" w:date="2012-03-27T21:45:00Z">
                  <w:rPr>
                    <w:b/>
                    <w:sz w:val="18"/>
                    <w:szCs w:val="18"/>
                  </w:rPr>
                </w:rPrChange>
              </w:rPr>
              <w:pPrChange w:id="594" w:author="alang" w:date="2012-08-09T11:59:00Z">
                <w:pPr>
                  <w:numPr>
                    <w:numId w:val="3"/>
                  </w:numPr>
                  <w:tabs>
                    <w:tab w:val="left" w:pos="1985"/>
                  </w:tabs>
                  <w:ind w:left="1985" w:hanging="1985"/>
                  <w:jc w:val="center"/>
                </w:pPr>
              </w:pPrChange>
            </w:pPr>
            <w:r w:rsidRPr="00D27911">
              <w:rPr>
                <w:sz w:val="16"/>
                <w:szCs w:val="16"/>
                <w:rPrChange w:id="595" w:author="alang" w:date="2012-03-27T21:45:00Z">
                  <w:rPr>
                    <w:color w:val="0000FF"/>
                    <w:sz w:val="18"/>
                    <w:szCs w:val="18"/>
                    <w:u w:val="single"/>
                    <w:lang w:eastAsia="de-DE"/>
                  </w:rPr>
                </w:rPrChange>
              </w:rPr>
              <w:t>2013</w:t>
            </w:r>
          </w:p>
        </w:tc>
        <w:tc>
          <w:tcPr>
            <w:tcW w:w="709" w:type="dxa"/>
            <w:tcPrChange w:id="596" w:author="alang" w:date="2012-03-27T21:45:00Z">
              <w:tcPr>
                <w:tcW w:w="709" w:type="dxa"/>
              </w:tcPr>
            </w:tcPrChange>
          </w:tcPr>
          <w:p w14:paraId="247840F9" w14:textId="77777777" w:rsidR="00741071" w:rsidRPr="00741071" w:rsidRDefault="00D27911">
            <w:pPr>
              <w:tabs>
                <w:tab w:val="left" w:pos="1985"/>
              </w:tabs>
              <w:rPr>
                <w:sz w:val="16"/>
                <w:szCs w:val="16"/>
                <w:rPrChange w:id="597" w:author="alang" w:date="2012-03-27T21:45:00Z">
                  <w:rPr>
                    <w:b/>
                    <w:sz w:val="18"/>
                    <w:szCs w:val="18"/>
                  </w:rPr>
                </w:rPrChange>
              </w:rPr>
              <w:pPrChange w:id="598" w:author="alang" w:date="2012-08-09T11:59:00Z">
                <w:pPr>
                  <w:numPr>
                    <w:numId w:val="3"/>
                  </w:numPr>
                  <w:tabs>
                    <w:tab w:val="left" w:pos="1985"/>
                  </w:tabs>
                  <w:ind w:left="1985" w:hanging="1985"/>
                  <w:jc w:val="center"/>
                </w:pPr>
              </w:pPrChange>
            </w:pPr>
            <w:r w:rsidRPr="00D27911">
              <w:rPr>
                <w:sz w:val="16"/>
                <w:szCs w:val="16"/>
                <w:rPrChange w:id="599" w:author="alang" w:date="2012-03-27T21:45:00Z">
                  <w:rPr>
                    <w:color w:val="0000FF"/>
                    <w:sz w:val="18"/>
                    <w:szCs w:val="18"/>
                    <w:u w:val="single"/>
                    <w:lang w:eastAsia="de-DE"/>
                  </w:rPr>
                </w:rPrChange>
              </w:rPr>
              <w:t>2014</w:t>
            </w:r>
          </w:p>
        </w:tc>
        <w:tc>
          <w:tcPr>
            <w:tcW w:w="661" w:type="dxa"/>
            <w:tcPrChange w:id="600" w:author="alang" w:date="2012-03-27T21:45:00Z">
              <w:tcPr>
                <w:tcW w:w="661" w:type="dxa"/>
              </w:tcPr>
            </w:tcPrChange>
          </w:tcPr>
          <w:p w14:paraId="34614BE0" w14:textId="77777777" w:rsidR="00741071" w:rsidRPr="00741071" w:rsidRDefault="00D27911">
            <w:pPr>
              <w:tabs>
                <w:tab w:val="left" w:pos="1985"/>
              </w:tabs>
              <w:rPr>
                <w:sz w:val="16"/>
                <w:szCs w:val="16"/>
                <w:rPrChange w:id="601" w:author="alang" w:date="2012-03-27T21:45:00Z">
                  <w:rPr>
                    <w:b/>
                    <w:sz w:val="18"/>
                    <w:szCs w:val="18"/>
                  </w:rPr>
                </w:rPrChange>
              </w:rPr>
              <w:pPrChange w:id="602" w:author="alang" w:date="2012-08-09T11:59:00Z">
                <w:pPr>
                  <w:numPr>
                    <w:numId w:val="3"/>
                  </w:numPr>
                  <w:tabs>
                    <w:tab w:val="left" w:pos="1985"/>
                  </w:tabs>
                  <w:ind w:left="1985" w:hanging="1985"/>
                  <w:jc w:val="center"/>
                </w:pPr>
              </w:pPrChange>
            </w:pPr>
            <w:r w:rsidRPr="00D27911">
              <w:rPr>
                <w:sz w:val="16"/>
                <w:szCs w:val="16"/>
                <w:rPrChange w:id="603" w:author="alang" w:date="2012-03-27T21:45:00Z">
                  <w:rPr>
                    <w:color w:val="0000FF"/>
                    <w:sz w:val="18"/>
                    <w:szCs w:val="18"/>
                    <w:u w:val="single"/>
                    <w:lang w:eastAsia="de-DE"/>
                  </w:rPr>
                </w:rPrChange>
              </w:rPr>
              <w:t>2015</w:t>
            </w:r>
          </w:p>
        </w:tc>
        <w:tc>
          <w:tcPr>
            <w:tcW w:w="661" w:type="dxa"/>
            <w:tcPrChange w:id="604" w:author="alang" w:date="2012-03-27T21:45:00Z">
              <w:tcPr>
                <w:tcW w:w="661" w:type="dxa"/>
              </w:tcPr>
            </w:tcPrChange>
          </w:tcPr>
          <w:p w14:paraId="13A8ABCA" w14:textId="77777777" w:rsidR="00741071" w:rsidRPr="00741071" w:rsidRDefault="00D27911">
            <w:pPr>
              <w:tabs>
                <w:tab w:val="left" w:pos="1985"/>
              </w:tabs>
              <w:rPr>
                <w:sz w:val="16"/>
                <w:szCs w:val="16"/>
                <w:rPrChange w:id="605" w:author="alang" w:date="2012-03-27T21:45:00Z">
                  <w:rPr>
                    <w:b/>
                    <w:sz w:val="18"/>
                    <w:szCs w:val="18"/>
                  </w:rPr>
                </w:rPrChange>
              </w:rPr>
              <w:pPrChange w:id="606" w:author="alang" w:date="2012-08-09T11:59:00Z">
                <w:pPr>
                  <w:numPr>
                    <w:numId w:val="3"/>
                  </w:numPr>
                  <w:tabs>
                    <w:tab w:val="left" w:pos="1985"/>
                  </w:tabs>
                  <w:ind w:left="1985" w:hanging="1985"/>
                  <w:jc w:val="center"/>
                </w:pPr>
              </w:pPrChange>
            </w:pPr>
            <w:r w:rsidRPr="00D27911">
              <w:rPr>
                <w:sz w:val="16"/>
                <w:szCs w:val="16"/>
                <w:rPrChange w:id="607" w:author="alang" w:date="2012-03-27T21:45:00Z">
                  <w:rPr>
                    <w:color w:val="0000FF"/>
                    <w:sz w:val="18"/>
                    <w:szCs w:val="18"/>
                    <w:u w:val="single"/>
                    <w:lang w:eastAsia="de-DE"/>
                  </w:rPr>
                </w:rPrChange>
              </w:rPr>
              <w:t>2016</w:t>
            </w:r>
          </w:p>
        </w:tc>
        <w:tc>
          <w:tcPr>
            <w:tcW w:w="661" w:type="dxa"/>
            <w:tcPrChange w:id="608" w:author="alang" w:date="2012-03-27T21:45:00Z">
              <w:tcPr>
                <w:tcW w:w="661" w:type="dxa"/>
              </w:tcPr>
            </w:tcPrChange>
          </w:tcPr>
          <w:p w14:paraId="48D32EF0" w14:textId="77777777" w:rsidR="00741071" w:rsidRPr="00741071" w:rsidRDefault="00D27911">
            <w:pPr>
              <w:tabs>
                <w:tab w:val="left" w:pos="1985"/>
              </w:tabs>
              <w:rPr>
                <w:sz w:val="16"/>
                <w:szCs w:val="16"/>
                <w:rPrChange w:id="609" w:author="alang" w:date="2012-03-27T21:45:00Z">
                  <w:rPr>
                    <w:b/>
                    <w:sz w:val="18"/>
                    <w:szCs w:val="18"/>
                  </w:rPr>
                </w:rPrChange>
              </w:rPr>
              <w:pPrChange w:id="610" w:author="alang" w:date="2012-08-09T11:59:00Z">
                <w:pPr>
                  <w:numPr>
                    <w:numId w:val="3"/>
                  </w:numPr>
                  <w:tabs>
                    <w:tab w:val="left" w:pos="1985"/>
                  </w:tabs>
                  <w:ind w:left="1985" w:hanging="1985"/>
                  <w:jc w:val="center"/>
                </w:pPr>
              </w:pPrChange>
            </w:pPr>
            <w:r w:rsidRPr="00D27911">
              <w:rPr>
                <w:sz w:val="16"/>
                <w:szCs w:val="16"/>
                <w:rPrChange w:id="611" w:author="alang" w:date="2012-03-27T21:45:00Z">
                  <w:rPr>
                    <w:color w:val="0000FF"/>
                    <w:sz w:val="18"/>
                    <w:szCs w:val="18"/>
                    <w:u w:val="single"/>
                    <w:lang w:eastAsia="de-DE"/>
                  </w:rPr>
                </w:rPrChange>
              </w:rPr>
              <w:t>2017</w:t>
            </w:r>
          </w:p>
        </w:tc>
        <w:tc>
          <w:tcPr>
            <w:tcW w:w="661" w:type="dxa"/>
            <w:tcPrChange w:id="612" w:author="alang" w:date="2012-03-27T21:45:00Z">
              <w:tcPr>
                <w:tcW w:w="683" w:type="dxa"/>
              </w:tcPr>
            </w:tcPrChange>
          </w:tcPr>
          <w:p w14:paraId="68BC7CC2" w14:textId="77777777" w:rsidR="00741071" w:rsidRPr="00741071" w:rsidRDefault="00D27911">
            <w:pPr>
              <w:tabs>
                <w:tab w:val="left" w:pos="1985"/>
              </w:tabs>
              <w:rPr>
                <w:sz w:val="16"/>
                <w:szCs w:val="16"/>
                <w:rPrChange w:id="613" w:author="alang" w:date="2012-03-27T21:45:00Z">
                  <w:rPr>
                    <w:b/>
                    <w:sz w:val="18"/>
                    <w:szCs w:val="18"/>
                  </w:rPr>
                </w:rPrChange>
              </w:rPr>
              <w:pPrChange w:id="614" w:author="alang" w:date="2012-08-09T11:59:00Z">
                <w:pPr>
                  <w:numPr>
                    <w:numId w:val="3"/>
                  </w:numPr>
                  <w:tabs>
                    <w:tab w:val="left" w:pos="1985"/>
                  </w:tabs>
                  <w:ind w:left="1985" w:hanging="1985"/>
                  <w:jc w:val="center"/>
                </w:pPr>
              </w:pPrChange>
            </w:pPr>
            <w:r w:rsidRPr="00D27911">
              <w:rPr>
                <w:sz w:val="16"/>
                <w:szCs w:val="16"/>
                <w:rPrChange w:id="615" w:author="alang" w:date="2012-03-27T21:45:00Z">
                  <w:rPr>
                    <w:color w:val="0000FF"/>
                    <w:sz w:val="18"/>
                    <w:szCs w:val="18"/>
                    <w:u w:val="single"/>
                    <w:lang w:eastAsia="de-DE"/>
                  </w:rPr>
                </w:rPrChange>
              </w:rPr>
              <w:t>2018</w:t>
            </w:r>
          </w:p>
        </w:tc>
        <w:tc>
          <w:tcPr>
            <w:tcW w:w="661" w:type="dxa"/>
            <w:tcPrChange w:id="616" w:author="alang" w:date="2012-03-27T21:45:00Z">
              <w:tcPr>
                <w:tcW w:w="617" w:type="dxa"/>
              </w:tcPr>
            </w:tcPrChange>
          </w:tcPr>
          <w:p w14:paraId="220B1AEF" w14:textId="77777777" w:rsidR="004336E8" w:rsidRPr="006944E7" w:rsidRDefault="00D27911" w:rsidP="00861143">
            <w:pPr>
              <w:jc w:val="center"/>
              <w:rPr>
                <w:ins w:id="617" w:author="alang" w:date="2012-03-27T21:44:00Z"/>
                <w:sz w:val="16"/>
                <w:szCs w:val="16"/>
                <w:rPrChange w:id="618" w:author="alang" w:date="2012-03-27T21:45:00Z">
                  <w:rPr>
                    <w:ins w:id="619" w:author="alang" w:date="2012-03-27T21:44:00Z"/>
                    <w:sz w:val="18"/>
                    <w:szCs w:val="18"/>
                  </w:rPr>
                </w:rPrChange>
              </w:rPr>
            </w:pPr>
            <w:ins w:id="620" w:author="alang" w:date="2012-03-27T21:44:00Z">
              <w:r w:rsidRPr="00D27911">
                <w:rPr>
                  <w:sz w:val="16"/>
                  <w:szCs w:val="16"/>
                  <w:rPrChange w:id="621" w:author="alang" w:date="2012-03-27T21:45:00Z">
                    <w:rPr>
                      <w:color w:val="0000FF"/>
                      <w:sz w:val="18"/>
                      <w:szCs w:val="18"/>
                      <w:u w:val="single"/>
                      <w:lang w:eastAsia="de-DE"/>
                    </w:rPr>
                  </w:rPrChange>
                </w:rPr>
                <w:t>2019</w:t>
              </w:r>
            </w:ins>
          </w:p>
        </w:tc>
        <w:tc>
          <w:tcPr>
            <w:tcW w:w="617" w:type="dxa"/>
            <w:tcPrChange w:id="622" w:author="alang" w:date="2012-03-27T21:45:00Z">
              <w:tcPr>
                <w:tcW w:w="617" w:type="dxa"/>
              </w:tcPr>
            </w:tcPrChange>
          </w:tcPr>
          <w:p w14:paraId="1F15115A" w14:textId="77777777" w:rsidR="004336E8" w:rsidRPr="006944E7" w:rsidRDefault="00D27911" w:rsidP="00861143">
            <w:pPr>
              <w:numPr>
                <w:ilvl w:val="0"/>
                <w:numId w:val="3"/>
              </w:numPr>
              <w:tabs>
                <w:tab w:val="left" w:pos="1985"/>
              </w:tabs>
              <w:ind w:left="1985" w:hanging="1985"/>
              <w:jc w:val="center"/>
              <w:rPr>
                <w:sz w:val="16"/>
                <w:szCs w:val="16"/>
                <w:rPrChange w:id="623" w:author="alang" w:date="2012-03-27T21:45:00Z">
                  <w:rPr>
                    <w:b/>
                    <w:sz w:val="18"/>
                    <w:szCs w:val="18"/>
                  </w:rPr>
                </w:rPrChange>
              </w:rPr>
            </w:pPr>
            <w:ins w:id="624" w:author="alang" w:date="2012-03-27T21:44:00Z">
              <w:r w:rsidRPr="00D27911">
                <w:rPr>
                  <w:sz w:val="16"/>
                  <w:szCs w:val="16"/>
                  <w:rPrChange w:id="625" w:author="alang" w:date="2012-03-27T21:45:00Z">
                    <w:rPr>
                      <w:color w:val="0000FF"/>
                      <w:sz w:val="18"/>
                      <w:szCs w:val="18"/>
                      <w:u w:val="single"/>
                      <w:lang w:eastAsia="de-DE"/>
                    </w:rPr>
                  </w:rPrChange>
                </w:rPr>
                <w:t>2020</w:t>
              </w:r>
            </w:ins>
          </w:p>
        </w:tc>
      </w:tr>
    </w:tbl>
    <w:p w14:paraId="7CDF1ADB" w14:textId="77777777" w:rsidR="00BD7BC3" w:rsidRPr="006944E7" w:rsidRDefault="00BD7BC3" w:rsidP="00BD7BC3">
      <w:pPr>
        <w:pStyle w:val="Figure"/>
      </w:pPr>
      <w:bookmarkStart w:id="626" w:name="_Toc336466317"/>
      <w:r w:rsidRPr="006944E7">
        <w:t>Current and anticipated Radio Navigation Systems</w:t>
      </w:r>
      <w:bookmarkEnd w:id="626"/>
    </w:p>
    <w:p w14:paraId="16164C4E" w14:textId="77777777" w:rsidR="00BD7BC3" w:rsidRDefault="00BD7BC3" w:rsidP="00BD7BC3">
      <w:pPr>
        <w:pStyle w:val="Heading2"/>
        <w:rPr>
          <w:lang w:eastAsia="en-GB"/>
        </w:rPr>
      </w:pPr>
      <w:bookmarkStart w:id="627" w:name="_Toc244956704"/>
      <w:proofErr w:type="spellStart"/>
      <w:proofErr w:type="gramStart"/>
      <w:r>
        <w:rPr>
          <w:lang w:eastAsia="en-GB"/>
        </w:rPr>
        <w:t>eLORAN</w:t>
      </w:r>
      <w:proofErr w:type="spellEnd"/>
      <w:proofErr w:type="gramEnd"/>
      <w:r>
        <w:rPr>
          <w:lang w:eastAsia="en-GB"/>
        </w:rPr>
        <w:t xml:space="preserve"> / CHAYKA</w:t>
      </w:r>
      <w:bookmarkEnd w:id="627"/>
    </w:p>
    <w:p w14:paraId="707A12D7" w14:textId="77777777" w:rsidR="00BD7BC3" w:rsidRDefault="00BD7BC3" w:rsidP="00BD7BC3">
      <w:pPr>
        <w:pStyle w:val="BodyText"/>
        <w:rPr>
          <w:lang w:eastAsia="en-GB"/>
        </w:rPr>
      </w:pPr>
      <w:r>
        <w:rPr>
          <w:lang w:eastAsia="en-GB"/>
        </w:rPr>
        <w:t xml:space="preserve">GNSS (in particular GPS) has become the primary means of navigation in many maritime applications. </w:t>
      </w:r>
      <w:r w:rsidR="007E33B8">
        <w:rPr>
          <w:lang w:eastAsia="en-GB"/>
        </w:rPr>
        <w:t xml:space="preserve"> </w:t>
      </w:r>
      <w:r>
        <w:rPr>
          <w:lang w:eastAsia="en-GB"/>
        </w:rPr>
        <w:t>However, the vulnerability of GNSS to accidental or deliberate interference is well known and the need for more than one position input to e-Navigation is recognised.</w:t>
      </w:r>
    </w:p>
    <w:p w14:paraId="1631BF63" w14:textId="77777777" w:rsidR="00BD7BC3" w:rsidRDefault="00BD7BC3" w:rsidP="00BD7BC3">
      <w:pPr>
        <w:pStyle w:val="BodyText"/>
        <w:rPr>
          <w:lang w:eastAsia="en-GB"/>
        </w:rPr>
      </w:pPr>
      <w:r>
        <w:rPr>
          <w:lang w:eastAsia="en-GB"/>
        </w:rPr>
        <w:t>It is noted that Loran/</w:t>
      </w:r>
      <w:proofErr w:type="spellStart"/>
      <w:r>
        <w:rPr>
          <w:lang w:eastAsia="en-GB"/>
        </w:rPr>
        <w:t>Chayka</w:t>
      </w:r>
      <w:proofErr w:type="spellEnd"/>
      <w:r>
        <w:rPr>
          <w:lang w:eastAsia="en-GB"/>
        </w:rPr>
        <w:t xml:space="preserve"> is the only wide area terrestrial radio-navigation system currently available. </w:t>
      </w:r>
      <w:r w:rsidR="007E33B8">
        <w:rPr>
          <w:lang w:eastAsia="en-GB"/>
        </w:rPr>
        <w:t xml:space="preserve"> </w:t>
      </w:r>
      <w:r>
        <w:rPr>
          <w:lang w:eastAsia="en-GB"/>
        </w:rPr>
        <w:t>This system generally provides coverage including and exceeding the coastal phase of navigation and is usually provided by more than one administration working in partnership.</w:t>
      </w:r>
    </w:p>
    <w:p w14:paraId="0D88076B" w14:textId="77777777" w:rsidR="00BD7BC3" w:rsidRDefault="00BD7BC3" w:rsidP="00BD7BC3">
      <w:pPr>
        <w:pStyle w:val="BodyText"/>
        <w:rPr>
          <w:lang w:eastAsia="en-GB"/>
        </w:rPr>
      </w:pPr>
      <w:r>
        <w:rPr>
          <w:lang w:eastAsia="en-GB"/>
        </w:rPr>
        <w:t xml:space="preserve">It is also noted that most countries with Loran facilities are now committed to retaining them for the foreseeable future as a backup or complement </w:t>
      </w:r>
      <w:r w:rsidR="005636B2">
        <w:rPr>
          <w:lang w:eastAsia="en-GB"/>
        </w:rPr>
        <w:t>to GNSS.</w:t>
      </w:r>
    </w:p>
    <w:p w14:paraId="36914E2B" w14:textId="77777777" w:rsidR="00BD7BC3" w:rsidRDefault="00BD7BC3" w:rsidP="00BD7BC3">
      <w:pPr>
        <w:pStyle w:val="BodyText"/>
        <w:rPr>
          <w:lang w:eastAsia="en-GB"/>
        </w:rPr>
      </w:pPr>
      <w:r>
        <w:rPr>
          <w:lang w:eastAsia="en-GB"/>
        </w:rPr>
        <w:t>Members of IALA with Loran/</w:t>
      </w:r>
      <w:proofErr w:type="spellStart"/>
      <w:r>
        <w:rPr>
          <w:lang w:eastAsia="en-GB"/>
        </w:rPr>
        <w:t>Chayka</w:t>
      </w:r>
      <w:proofErr w:type="spellEnd"/>
      <w:r>
        <w:rPr>
          <w:lang w:eastAsia="en-GB"/>
        </w:rPr>
        <w:t xml:space="preserve"> facilities within their jurisdiction are encouraged to retain them in operation and make plans to upgrade them to eLoran capability, so that they can form part of the WWRNP.  IALA also encourages its Members to give full support to the development and standardisation of eLoran, so that the system can be recognised as a component of e</w:t>
      </w:r>
      <w:del w:id="628" w:author="alang" w:date="2012-03-27T21:23:00Z">
        <w:r w:rsidDel="00FD201E">
          <w:rPr>
            <w:lang w:eastAsia="en-GB"/>
          </w:rPr>
          <w:delText>-</w:delText>
        </w:r>
      </w:del>
      <w:ins w:id="629" w:author="alang" w:date="2012-03-27T21:23:00Z">
        <w:r w:rsidR="00FD201E">
          <w:rPr>
            <w:lang w:eastAsia="en-GB"/>
          </w:rPr>
          <w:noBreakHyphen/>
        </w:r>
      </w:ins>
      <w:r>
        <w:rPr>
          <w:lang w:eastAsia="en-GB"/>
        </w:rPr>
        <w:t>Navigation.  The necessary performance and technical standards are currently under development by RTCM Special Committee 127.</w:t>
      </w:r>
    </w:p>
    <w:p w14:paraId="7F70873B" w14:textId="77777777" w:rsidR="00BD7BC3" w:rsidRDefault="00BD7BC3" w:rsidP="00BD7BC3">
      <w:pPr>
        <w:pStyle w:val="BodyText"/>
        <w:rPr>
          <w:lang w:eastAsia="en-GB"/>
        </w:rPr>
      </w:pPr>
      <w:r>
        <w:rPr>
          <w:lang w:eastAsia="en-GB"/>
        </w:rPr>
        <w:t>The key differences between existing systems and eLoran can be shown in tabular form:</w:t>
      </w:r>
    </w:p>
    <w:p w14:paraId="1B00EACE" w14:textId="77777777" w:rsidR="00BD7BC3" w:rsidRDefault="00206BF0" w:rsidP="00BD7BC3">
      <w:pPr>
        <w:pStyle w:val="Table"/>
      </w:pPr>
      <w:r>
        <w:br w:type="page"/>
      </w:r>
      <w:bookmarkStart w:id="630" w:name="_Toc244956720"/>
      <w:r w:rsidR="00BD7BC3" w:rsidRPr="00BD7BC3">
        <w:lastRenderedPageBreak/>
        <w:t>Key differences between existing systems and eLoran</w:t>
      </w:r>
      <w:bookmarkEnd w:id="630"/>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2834"/>
        <w:gridCol w:w="3969"/>
      </w:tblGrid>
      <w:tr w:rsidR="00BD7BC3" w14:paraId="47989E11" w14:textId="77777777">
        <w:tc>
          <w:tcPr>
            <w:tcW w:w="2944" w:type="dxa"/>
            <w:vAlign w:val="center"/>
          </w:tcPr>
          <w:p w14:paraId="0D3CAACB" w14:textId="77777777" w:rsidR="00BD7BC3" w:rsidRDefault="00BD7BC3" w:rsidP="00206BF0">
            <w:pPr>
              <w:spacing w:before="60" w:after="60"/>
              <w:ind w:left="142"/>
              <w:rPr>
                <w:b/>
                <w:sz w:val="20"/>
              </w:rPr>
            </w:pPr>
            <w:r>
              <w:rPr>
                <w:b/>
                <w:sz w:val="20"/>
              </w:rPr>
              <w:t>Feature</w:t>
            </w:r>
          </w:p>
        </w:tc>
        <w:tc>
          <w:tcPr>
            <w:tcW w:w="2834" w:type="dxa"/>
            <w:vAlign w:val="center"/>
          </w:tcPr>
          <w:p w14:paraId="6B70EBEF" w14:textId="77777777" w:rsidR="00BD7BC3" w:rsidRDefault="00BD7BC3" w:rsidP="00206BF0">
            <w:pPr>
              <w:spacing w:before="60" w:after="60"/>
              <w:ind w:left="33"/>
              <w:rPr>
                <w:b/>
                <w:sz w:val="20"/>
              </w:rPr>
            </w:pPr>
            <w:r>
              <w:rPr>
                <w:b/>
                <w:sz w:val="20"/>
              </w:rPr>
              <w:t xml:space="preserve">Existing Loran-C / </w:t>
            </w:r>
            <w:proofErr w:type="spellStart"/>
            <w:r>
              <w:rPr>
                <w:b/>
                <w:sz w:val="20"/>
              </w:rPr>
              <w:t>Chayka</w:t>
            </w:r>
            <w:proofErr w:type="spellEnd"/>
          </w:p>
        </w:tc>
        <w:tc>
          <w:tcPr>
            <w:tcW w:w="3969" w:type="dxa"/>
            <w:vAlign w:val="center"/>
          </w:tcPr>
          <w:p w14:paraId="661826E2" w14:textId="77777777" w:rsidR="00BD7BC3" w:rsidRDefault="00BD7BC3" w:rsidP="00206BF0">
            <w:pPr>
              <w:spacing w:before="60" w:after="60"/>
              <w:ind w:left="175"/>
              <w:rPr>
                <w:b/>
                <w:sz w:val="20"/>
              </w:rPr>
            </w:pPr>
            <w:r>
              <w:rPr>
                <w:b/>
                <w:sz w:val="20"/>
              </w:rPr>
              <w:t>eLoran</w:t>
            </w:r>
          </w:p>
        </w:tc>
      </w:tr>
      <w:tr w:rsidR="00BD7BC3" w14:paraId="16AC846C" w14:textId="77777777">
        <w:tc>
          <w:tcPr>
            <w:tcW w:w="2944" w:type="dxa"/>
            <w:vAlign w:val="center"/>
          </w:tcPr>
          <w:p w14:paraId="44F4D694" w14:textId="77777777" w:rsidR="00BD7BC3" w:rsidRDefault="00BD7BC3" w:rsidP="00206BF0">
            <w:pPr>
              <w:spacing w:before="60" w:after="60"/>
              <w:ind w:left="142"/>
              <w:jc w:val="left"/>
              <w:rPr>
                <w:sz w:val="20"/>
              </w:rPr>
            </w:pPr>
            <w:r>
              <w:rPr>
                <w:sz w:val="20"/>
              </w:rPr>
              <w:t>Transmitter</w:t>
            </w:r>
          </w:p>
        </w:tc>
        <w:tc>
          <w:tcPr>
            <w:tcW w:w="2834" w:type="dxa"/>
            <w:vAlign w:val="center"/>
          </w:tcPr>
          <w:p w14:paraId="7FD8D4E3" w14:textId="77777777" w:rsidR="00BD7BC3" w:rsidRDefault="00BD7BC3" w:rsidP="00206BF0">
            <w:pPr>
              <w:spacing w:before="60" w:after="60"/>
              <w:ind w:left="33"/>
              <w:jc w:val="left"/>
              <w:rPr>
                <w:sz w:val="20"/>
              </w:rPr>
            </w:pPr>
            <w:r>
              <w:rPr>
                <w:sz w:val="20"/>
              </w:rPr>
              <w:t>Tube or solid state</w:t>
            </w:r>
          </w:p>
        </w:tc>
        <w:tc>
          <w:tcPr>
            <w:tcW w:w="3969" w:type="dxa"/>
            <w:vAlign w:val="center"/>
          </w:tcPr>
          <w:p w14:paraId="3C6C0299" w14:textId="77777777" w:rsidR="00BD7BC3" w:rsidRDefault="00BD7BC3" w:rsidP="00206BF0">
            <w:pPr>
              <w:spacing w:before="60" w:after="60"/>
              <w:ind w:left="175"/>
              <w:jc w:val="left"/>
              <w:rPr>
                <w:sz w:val="20"/>
              </w:rPr>
            </w:pPr>
            <w:r>
              <w:rPr>
                <w:sz w:val="20"/>
              </w:rPr>
              <w:t>Solid state</w:t>
            </w:r>
          </w:p>
        </w:tc>
      </w:tr>
      <w:tr w:rsidR="00BD7BC3" w14:paraId="17E0F281" w14:textId="77777777">
        <w:tc>
          <w:tcPr>
            <w:tcW w:w="2944" w:type="dxa"/>
            <w:vAlign w:val="center"/>
          </w:tcPr>
          <w:p w14:paraId="7360D8BB" w14:textId="77777777" w:rsidR="00BD7BC3" w:rsidRDefault="00BD7BC3" w:rsidP="00206BF0">
            <w:pPr>
              <w:spacing w:before="60" w:after="60"/>
              <w:ind w:left="142"/>
              <w:jc w:val="left"/>
              <w:rPr>
                <w:sz w:val="20"/>
              </w:rPr>
            </w:pPr>
            <w:r>
              <w:rPr>
                <w:sz w:val="20"/>
              </w:rPr>
              <w:t>Timing control</w:t>
            </w:r>
          </w:p>
        </w:tc>
        <w:tc>
          <w:tcPr>
            <w:tcW w:w="2834" w:type="dxa"/>
            <w:vAlign w:val="center"/>
          </w:tcPr>
          <w:p w14:paraId="6567724C" w14:textId="77777777" w:rsidR="00BD7BC3" w:rsidRDefault="00BD7BC3" w:rsidP="00206BF0">
            <w:pPr>
              <w:spacing w:before="60" w:after="60"/>
              <w:ind w:left="33"/>
              <w:jc w:val="left"/>
              <w:rPr>
                <w:sz w:val="20"/>
              </w:rPr>
            </w:pPr>
            <w:r>
              <w:rPr>
                <w:sz w:val="20"/>
              </w:rPr>
              <w:t>System Area Monitoring or Time of Emission control</w:t>
            </w:r>
          </w:p>
        </w:tc>
        <w:tc>
          <w:tcPr>
            <w:tcW w:w="3969" w:type="dxa"/>
            <w:vAlign w:val="center"/>
          </w:tcPr>
          <w:p w14:paraId="4C98AAE5" w14:textId="77777777" w:rsidR="00BD7BC3" w:rsidRDefault="00BD7BC3" w:rsidP="00206BF0">
            <w:pPr>
              <w:spacing w:before="60" w:after="60"/>
              <w:ind w:left="175"/>
              <w:jc w:val="left"/>
              <w:rPr>
                <w:sz w:val="20"/>
              </w:rPr>
            </w:pPr>
            <w:r>
              <w:rPr>
                <w:sz w:val="20"/>
              </w:rPr>
              <w:t>Time of Emission control</w:t>
            </w:r>
          </w:p>
        </w:tc>
      </w:tr>
      <w:tr w:rsidR="00BD7BC3" w14:paraId="6731742A" w14:textId="77777777">
        <w:tc>
          <w:tcPr>
            <w:tcW w:w="2944" w:type="dxa"/>
            <w:vAlign w:val="center"/>
          </w:tcPr>
          <w:p w14:paraId="2BC3F424" w14:textId="77777777" w:rsidR="00BD7BC3" w:rsidRDefault="00BD7BC3" w:rsidP="00206BF0">
            <w:pPr>
              <w:spacing w:before="60" w:after="60"/>
              <w:ind w:left="142"/>
              <w:jc w:val="left"/>
              <w:rPr>
                <w:sz w:val="20"/>
              </w:rPr>
            </w:pPr>
            <w:r>
              <w:rPr>
                <w:sz w:val="20"/>
              </w:rPr>
              <w:t>Chain Synchronisation</w:t>
            </w:r>
          </w:p>
        </w:tc>
        <w:tc>
          <w:tcPr>
            <w:tcW w:w="2834" w:type="dxa"/>
            <w:vAlign w:val="center"/>
          </w:tcPr>
          <w:p w14:paraId="1779C22D" w14:textId="77777777" w:rsidR="00BD7BC3" w:rsidRDefault="00BD7BC3" w:rsidP="00206BF0">
            <w:pPr>
              <w:spacing w:before="60" w:after="60"/>
              <w:ind w:left="33"/>
              <w:jc w:val="left"/>
              <w:rPr>
                <w:sz w:val="20"/>
              </w:rPr>
            </w:pPr>
            <w:r>
              <w:rPr>
                <w:sz w:val="20"/>
              </w:rPr>
              <w:t>Chain controlled by Master Station</w:t>
            </w:r>
          </w:p>
        </w:tc>
        <w:tc>
          <w:tcPr>
            <w:tcW w:w="3969" w:type="dxa"/>
            <w:vAlign w:val="center"/>
          </w:tcPr>
          <w:p w14:paraId="351AFB8F" w14:textId="77777777" w:rsidR="00BD7BC3" w:rsidRDefault="00BD7BC3" w:rsidP="00206BF0">
            <w:pPr>
              <w:spacing w:before="60" w:after="60"/>
              <w:ind w:left="175"/>
              <w:jc w:val="left"/>
              <w:rPr>
                <w:sz w:val="20"/>
              </w:rPr>
            </w:pPr>
            <w:r>
              <w:rPr>
                <w:sz w:val="20"/>
              </w:rPr>
              <w:t>Each transmitter linked to UTC</w:t>
            </w:r>
          </w:p>
        </w:tc>
      </w:tr>
      <w:tr w:rsidR="00BD7BC3" w14:paraId="0CC9DD71" w14:textId="77777777">
        <w:tc>
          <w:tcPr>
            <w:tcW w:w="2944" w:type="dxa"/>
            <w:vAlign w:val="center"/>
          </w:tcPr>
          <w:p w14:paraId="6F425994" w14:textId="77777777" w:rsidR="00BD7BC3" w:rsidRDefault="00BD7BC3" w:rsidP="00206BF0">
            <w:pPr>
              <w:spacing w:before="60" w:after="60"/>
              <w:ind w:left="142"/>
              <w:jc w:val="left"/>
              <w:rPr>
                <w:sz w:val="20"/>
              </w:rPr>
            </w:pPr>
            <w:r>
              <w:rPr>
                <w:sz w:val="20"/>
              </w:rPr>
              <w:t>Data transmission</w:t>
            </w:r>
          </w:p>
        </w:tc>
        <w:tc>
          <w:tcPr>
            <w:tcW w:w="2834" w:type="dxa"/>
            <w:vAlign w:val="center"/>
          </w:tcPr>
          <w:p w14:paraId="5F73794D" w14:textId="77777777" w:rsidR="00BD7BC3" w:rsidRDefault="00BD7BC3" w:rsidP="00206BF0">
            <w:pPr>
              <w:spacing w:before="60" w:after="60"/>
              <w:ind w:left="33"/>
              <w:jc w:val="left"/>
              <w:rPr>
                <w:sz w:val="20"/>
              </w:rPr>
            </w:pPr>
            <w:r>
              <w:rPr>
                <w:sz w:val="20"/>
              </w:rPr>
              <w:t xml:space="preserve">None or </w:t>
            </w:r>
            <w:proofErr w:type="spellStart"/>
            <w:r>
              <w:rPr>
                <w:sz w:val="20"/>
              </w:rPr>
              <w:t>Eurofix</w:t>
            </w:r>
            <w:proofErr w:type="spellEnd"/>
          </w:p>
        </w:tc>
        <w:tc>
          <w:tcPr>
            <w:tcW w:w="3969" w:type="dxa"/>
            <w:vAlign w:val="center"/>
          </w:tcPr>
          <w:p w14:paraId="6C016699" w14:textId="77777777" w:rsidR="00BD7BC3" w:rsidRDefault="00BD7BC3" w:rsidP="00206BF0">
            <w:pPr>
              <w:spacing w:before="60" w:after="60"/>
              <w:ind w:left="175"/>
              <w:jc w:val="left"/>
              <w:rPr>
                <w:sz w:val="20"/>
              </w:rPr>
            </w:pPr>
            <w:r>
              <w:rPr>
                <w:sz w:val="20"/>
              </w:rPr>
              <w:t>Loran data channel</w:t>
            </w:r>
          </w:p>
        </w:tc>
      </w:tr>
      <w:tr w:rsidR="00BD7BC3" w14:paraId="154CA4C3" w14:textId="77777777">
        <w:tc>
          <w:tcPr>
            <w:tcW w:w="2944" w:type="dxa"/>
            <w:vAlign w:val="center"/>
          </w:tcPr>
          <w:p w14:paraId="3740F438" w14:textId="77777777" w:rsidR="00BD7BC3" w:rsidRDefault="00BD7BC3" w:rsidP="00206BF0">
            <w:pPr>
              <w:spacing w:before="60" w:after="60"/>
              <w:ind w:left="142"/>
              <w:jc w:val="left"/>
              <w:rPr>
                <w:sz w:val="20"/>
              </w:rPr>
            </w:pPr>
            <w:r>
              <w:rPr>
                <w:sz w:val="20"/>
              </w:rPr>
              <w:t>Receiver Mode</w:t>
            </w:r>
          </w:p>
        </w:tc>
        <w:tc>
          <w:tcPr>
            <w:tcW w:w="2834" w:type="dxa"/>
            <w:vAlign w:val="center"/>
          </w:tcPr>
          <w:p w14:paraId="51E5DCB6" w14:textId="77777777" w:rsidR="00BD7BC3" w:rsidRDefault="00BD7BC3" w:rsidP="00206BF0">
            <w:pPr>
              <w:spacing w:before="60" w:after="60"/>
              <w:ind w:left="33"/>
              <w:jc w:val="left"/>
              <w:rPr>
                <w:sz w:val="20"/>
              </w:rPr>
            </w:pPr>
            <w:r>
              <w:rPr>
                <w:sz w:val="20"/>
              </w:rPr>
              <w:t>Hyperbolic; Chain selection, manual or automatic</w:t>
            </w:r>
          </w:p>
        </w:tc>
        <w:tc>
          <w:tcPr>
            <w:tcW w:w="3969" w:type="dxa"/>
            <w:vAlign w:val="center"/>
          </w:tcPr>
          <w:p w14:paraId="7A51202F" w14:textId="77777777" w:rsidR="00BD7BC3" w:rsidRDefault="00BD7BC3" w:rsidP="00206BF0">
            <w:pPr>
              <w:spacing w:before="60" w:after="60"/>
              <w:ind w:left="175"/>
              <w:jc w:val="left"/>
              <w:rPr>
                <w:sz w:val="20"/>
              </w:rPr>
            </w:pPr>
            <w:r>
              <w:rPr>
                <w:sz w:val="20"/>
              </w:rPr>
              <w:t>Ranging; All-in-view</w:t>
            </w:r>
          </w:p>
        </w:tc>
      </w:tr>
      <w:tr w:rsidR="00BD7BC3" w14:paraId="508C838F" w14:textId="77777777">
        <w:tc>
          <w:tcPr>
            <w:tcW w:w="2944" w:type="dxa"/>
            <w:vAlign w:val="center"/>
          </w:tcPr>
          <w:p w14:paraId="38597FB8" w14:textId="77777777" w:rsidR="00BD7BC3" w:rsidRDefault="00BD7BC3" w:rsidP="00206BF0">
            <w:pPr>
              <w:spacing w:before="60" w:after="60"/>
              <w:ind w:left="142"/>
              <w:jc w:val="left"/>
              <w:rPr>
                <w:sz w:val="20"/>
              </w:rPr>
            </w:pPr>
            <w:r>
              <w:rPr>
                <w:sz w:val="20"/>
              </w:rPr>
              <w:t>Use of Additional Secondary Factor (ASF) corrections</w:t>
            </w:r>
          </w:p>
        </w:tc>
        <w:tc>
          <w:tcPr>
            <w:tcW w:w="2834" w:type="dxa"/>
            <w:vAlign w:val="center"/>
          </w:tcPr>
          <w:p w14:paraId="5C857621" w14:textId="77777777" w:rsidR="00BD7BC3" w:rsidRDefault="00BD7BC3" w:rsidP="00206BF0">
            <w:pPr>
              <w:spacing w:before="60" w:after="60"/>
              <w:ind w:left="33"/>
              <w:jc w:val="left"/>
              <w:rPr>
                <w:sz w:val="20"/>
              </w:rPr>
            </w:pPr>
            <w:r>
              <w:rPr>
                <w:sz w:val="20"/>
              </w:rPr>
              <w:t>None or internal database</w:t>
            </w:r>
          </w:p>
        </w:tc>
        <w:tc>
          <w:tcPr>
            <w:tcW w:w="3969" w:type="dxa"/>
            <w:vAlign w:val="center"/>
          </w:tcPr>
          <w:p w14:paraId="0711CA5A" w14:textId="77777777" w:rsidR="00BD7BC3" w:rsidRDefault="00BD7BC3" w:rsidP="00206BF0">
            <w:pPr>
              <w:spacing w:before="60" w:after="60"/>
              <w:ind w:left="175"/>
              <w:jc w:val="left"/>
              <w:rPr>
                <w:sz w:val="20"/>
              </w:rPr>
            </w:pPr>
            <w:r>
              <w:rPr>
                <w:sz w:val="20"/>
              </w:rPr>
              <w:t>Database mapped within receiver</w:t>
            </w:r>
          </w:p>
        </w:tc>
      </w:tr>
      <w:tr w:rsidR="00BD7BC3" w14:paraId="60E34BAA" w14:textId="77777777">
        <w:tc>
          <w:tcPr>
            <w:tcW w:w="2944" w:type="dxa"/>
            <w:vAlign w:val="center"/>
          </w:tcPr>
          <w:p w14:paraId="399FECE0" w14:textId="77777777" w:rsidR="00BD7BC3" w:rsidRDefault="00BD7BC3" w:rsidP="00206BF0">
            <w:pPr>
              <w:spacing w:before="60" w:after="60"/>
              <w:ind w:left="142"/>
              <w:jc w:val="left"/>
              <w:rPr>
                <w:sz w:val="20"/>
              </w:rPr>
            </w:pPr>
            <w:r>
              <w:rPr>
                <w:sz w:val="20"/>
              </w:rPr>
              <w:t>Differential Loran usage in port and port approach areas</w:t>
            </w:r>
          </w:p>
        </w:tc>
        <w:tc>
          <w:tcPr>
            <w:tcW w:w="2834" w:type="dxa"/>
            <w:vAlign w:val="center"/>
          </w:tcPr>
          <w:p w14:paraId="474F24BE" w14:textId="77777777" w:rsidR="00BD7BC3" w:rsidRDefault="00BD7BC3" w:rsidP="00206BF0">
            <w:pPr>
              <w:spacing w:before="60" w:after="60"/>
              <w:ind w:left="33"/>
              <w:jc w:val="left"/>
              <w:rPr>
                <w:sz w:val="20"/>
              </w:rPr>
            </w:pPr>
            <w:r>
              <w:rPr>
                <w:sz w:val="20"/>
              </w:rPr>
              <w:t>No</w:t>
            </w:r>
          </w:p>
        </w:tc>
        <w:tc>
          <w:tcPr>
            <w:tcW w:w="3969" w:type="dxa"/>
            <w:vAlign w:val="center"/>
          </w:tcPr>
          <w:p w14:paraId="42415EEC" w14:textId="77777777" w:rsidR="00BD7BC3" w:rsidRDefault="00BD7BC3" w:rsidP="00206BF0">
            <w:pPr>
              <w:spacing w:before="60" w:after="60"/>
              <w:ind w:left="175"/>
              <w:jc w:val="left"/>
              <w:rPr>
                <w:sz w:val="20"/>
              </w:rPr>
            </w:pPr>
            <w:r>
              <w:rPr>
                <w:sz w:val="20"/>
              </w:rPr>
              <w:t>Yes</w:t>
            </w:r>
          </w:p>
        </w:tc>
      </w:tr>
      <w:tr w:rsidR="00BD7BC3" w14:paraId="4850C785" w14:textId="77777777">
        <w:tc>
          <w:tcPr>
            <w:tcW w:w="2944" w:type="dxa"/>
            <w:vAlign w:val="center"/>
          </w:tcPr>
          <w:p w14:paraId="0ADAA0FD" w14:textId="77777777" w:rsidR="00BD7BC3" w:rsidRDefault="00BD7BC3" w:rsidP="00206BF0">
            <w:pPr>
              <w:spacing w:before="60" w:after="60"/>
              <w:ind w:left="142"/>
              <w:jc w:val="left"/>
              <w:rPr>
                <w:sz w:val="20"/>
              </w:rPr>
            </w:pPr>
            <w:r>
              <w:rPr>
                <w:sz w:val="20"/>
              </w:rPr>
              <w:t>Accuracy</w:t>
            </w:r>
          </w:p>
        </w:tc>
        <w:tc>
          <w:tcPr>
            <w:tcW w:w="2834" w:type="dxa"/>
            <w:vAlign w:val="center"/>
          </w:tcPr>
          <w:p w14:paraId="005EB06D" w14:textId="77777777" w:rsidR="00BD7BC3" w:rsidRDefault="00BD7BC3" w:rsidP="00206BF0">
            <w:pPr>
              <w:spacing w:before="60" w:after="60"/>
              <w:ind w:left="33"/>
              <w:jc w:val="left"/>
              <w:rPr>
                <w:sz w:val="20"/>
              </w:rPr>
            </w:pPr>
            <w:r>
              <w:rPr>
                <w:sz w:val="20"/>
              </w:rPr>
              <w:t>Nominal 400m</w:t>
            </w:r>
          </w:p>
        </w:tc>
        <w:tc>
          <w:tcPr>
            <w:tcW w:w="3969" w:type="dxa"/>
            <w:vAlign w:val="center"/>
          </w:tcPr>
          <w:p w14:paraId="4BA30702" w14:textId="77777777" w:rsidR="00BD7BC3" w:rsidRDefault="00BD7BC3" w:rsidP="00206BF0">
            <w:pPr>
              <w:spacing w:before="60" w:after="60"/>
              <w:ind w:left="175"/>
              <w:jc w:val="left"/>
              <w:rPr>
                <w:sz w:val="20"/>
              </w:rPr>
            </w:pPr>
            <w:r>
              <w:rPr>
                <w:sz w:val="20"/>
              </w:rPr>
              <w:t>8-20m where differential Loran corrections provided; &lt;100m elsewhere</w:t>
            </w:r>
          </w:p>
        </w:tc>
      </w:tr>
    </w:tbl>
    <w:p w14:paraId="5E0321D7" w14:textId="77777777" w:rsidR="00BD7BC3" w:rsidRDefault="00BD7BC3" w:rsidP="008544C8">
      <w:pPr>
        <w:pStyle w:val="BodyText"/>
        <w:rPr>
          <w:lang w:eastAsia="en-GB"/>
        </w:rPr>
      </w:pPr>
    </w:p>
    <w:p w14:paraId="39361DDB" w14:textId="77777777" w:rsidR="00BD7BC3" w:rsidRDefault="000B2F50" w:rsidP="000B2F50">
      <w:pPr>
        <w:pStyle w:val="Heading2"/>
        <w:rPr>
          <w:lang w:eastAsia="en-GB"/>
        </w:rPr>
      </w:pPr>
      <w:bookmarkStart w:id="631" w:name="_Toc244956705"/>
      <w:r>
        <w:rPr>
          <w:lang w:eastAsia="en-GB"/>
        </w:rPr>
        <w:t xml:space="preserve">VTS </w:t>
      </w:r>
      <w:ins w:id="632" w:author="alang" w:date="2012-09-25T12:44:00Z">
        <w:r w:rsidR="00136DC8">
          <w:rPr>
            <w:lang w:eastAsia="en-GB"/>
          </w:rPr>
          <w:t xml:space="preserve">shore based </w:t>
        </w:r>
      </w:ins>
      <w:r>
        <w:rPr>
          <w:lang w:eastAsia="en-GB"/>
        </w:rPr>
        <w:t>Radar</w:t>
      </w:r>
      <w:bookmarkEnd w:id="631"/>
    </w:p>
    <w:p w14:paraId="6C2431D9" w14:textId="77777777" w:rsidR="000B2F50" w:rsidRDefault="000B2F50" w:rsidP="000B2F50">
      <w:pPr>
        <w:pStyle w:val="BodyText"/>
        <w:rPr>
          <w:lang w:eastAsia="en-GB"/>
        </w:rPr>
      </w:pPr>
      <w:r>
        <w:rPr>
          <w:lang w:eastAsia="en-GB"/>
        </w:rPr>
        <w:t xml:space="preserve">VTS and Coastal Surveillance (CS) radars are of significant use, as they deliver non-cooperative target detection and tracking and do not rely on an external position fixing system. In contrast, AIS reports rely on the </w:t>
      </w:r>
      <w:proofErr w:type="spellStart"/>
      <w:r>
        <w:rPr>
          <w:lang w:eastAsia="en-GB"/>
        </w:rPr>
        <w:t>ship</w:t>
      </w:r>
      <w:del w:id="633" w:author="alang" w:date="2012-03-27T21:25:00Z">
        <w:r w:rsidDel="00094DC2">
          <w:rPr>
            <w:lang w:eastAsia="en-GB"/>
          </w:rPr>
          <w:delText>-</w:delText>
        </w:r>
      </w:del>
      <w:r>
        <w:rPr>
          <w:lang w:eastAsia="en-GB"/>
        </w:rPr>
        <w:t>borne</w:t>
      </w:r>
      <w:proofErr w:type="spellEnd"/>
      <w:r>
        <w:rPr>
          <w:lang w:eastAsia="en-GB"/>
        </w:rPr>
        <w:t xml:space="preserve"> AIS unit being turned on and configured correctly as well as on an external position fixing system.</w:t>
      </w:r>
    </w:p>
    <w:p w14:paraId="43994320" w14:textId="77777777" w:rsidR="000B2F50" w:rsidRDefault="000B2F50" w:rsidP="000B2F50">
      <w:pPr>
        <w:pStyle w:val="BodyText"/>
        <w:rPr>
          <w:lang w:eastAsia="en-GB"/>
        </w:rPr>
      </w:pPr>
      <w:r>
        <w:rPr>
          <w:lang w:eastAsia="en-GB"/>
        </w:rPr>
        <w:t>In case of primary position fixing system (GNSS) failure, VTS/CS radar can provide navigational information to a vessel, for example track information on radar targets.  It is also technically possible to transmit a complete situation image for a certain area, but this would require suitable user equipment and an allocated communications link.  VTS does not provide an alternative timing reference.</w:t>
      </w:r>
    </w:p>
    <w:p w14:paraId="69B0EEAD" w14:textId="77777777" w:rsidR="000B2F50" w:rsidRDefault="000B2F50" w:rsidP="000B2F50">
      <w:pPr>
        <w:pStyle w:val="BodyText"/>
        <w:rPr>
          <w:lang w:eastAsia="en-GB"/>
        </w:rPr>
      </w:pPr>
      <w:r>
        <w:rPr>
          <w:lang w:eastAsia="en-GB"/>
        </w:rPr>
        <w:t>VTS/CS centres can monitor agreement between radar and AIS data and may communicate relevant alarms by manual or automatic means when disagreement occurs in critical areas.  This also includes radar targets with no corresponding AIS reports.</w:t>
      </w:r>
    </w:p>
    <w:p w14:paraId="43C14AB3" w14:textId="77777777" w:rsidR="000B2F50" w:rsidRDefault="00136DC8" w:rsidP="000B2F50">
      <w:pPr>
        <w:pStyle w:val="Heading2"/>
        <w:rPr>
          <w:lang w:eastAsia="en-GB"/>
        </w:rPr>
      </w:pPr>
      <w:bookmarkStart w:id="634" w:name="_Toc244956706"/>
      <w:proofErr w:type="spellStart"/>
      <w:ins w:id="635" w:author="alang" w:date="2012-09-25T12:45:00Z">
        <w:r>
          <w:rPr>
            <w:lang w:eastAsia="en-GB"/>
          </w:rPr>
          <w:t>Racons</w:t>
        </w:r>
        <w:proofErr w:type="spellEnd"/>
        <w:r>
          <w:rPr>
            <w:lang w:eastAsia="en-GB"/>
          </w:rPr>
          <w:t xml:space="preserve"> </w:t>
        </w:r>
        <w:proofErr w:type="gramStart"/>
        <w:r>
          <w:rPr>
            <w:lang w:eastAsia="en-GB"/>
          </w:rPr>
          <w:t xml:space="preserve">and  </w:t>
        </w:r>
      </w:ins>
      <w:proofErr w:type="spellStart"/>
      <w:ins w:id="636" w:author="alang" w:date="2012-09-25T12:44:00Z">
        <w:r>
          <w:rPr>
            <w:lang w:eastAsia="en-GB"/>
          </w:rPr>
          <w:t>Shipborne</w:t>
        </w:r>
        <w:proofErr w:type="spellEnd"/>
        <w:proofErr w:type="gramEnd"/>
        <w:r>
          <w:rPr>
            <w:lang w:eastAsia="en-GB"/>
          </w:rPr>
          <w:t xml:space="preserve"> </w:t>
        </w:r>
      </w:ins>
      <w:r w:rsidR="000B2F50">
        <w:rPr>
          <w:lang w:eastAsia="en-GB"/>
        </w:rPr>
        <w:t>Radar</w:t>
      </w:r>
      <w:del w:id="637" w:author="alang" w:date="2012-09-25T12:45:00Z">
        <w:r w:rsidR="000B2F50" w:rsidDel="00136DC8">
          <w:rPr>
            <w:lang w:eastAsia="en-GB"/>
          </w:rPr>
          <w:delText xml:space="preserve"> and Racons</w:delText>
        </w:r>
      </w:del>
      <w:bookmarkEnd w:id="634"/>
    </w:p>
    <w:p w14:paraId="695B856C" w14:textId="77777777" w:rsidR="000B2F50" w:rsidRDefault="000B2F50" w:rsidP="000B2F50">
      <w:pPr>
        <w:pStyle w:val="Heading3"/>
      </w:pPr>
      <w:bookmarkStart w:id="638" w:name="_Toc244956707"/>
      <w:proofErr w:type="spellStart"/>
      <w:r>
        <w:t>Shipborne</w:t>
      </w:r>
      <w:proofErr w:type="spellEnd"/>
      <w:r>
        <w:t xml:space="preserve"> radars</w:t>
      </w:r>
      <w:bookmarkEnd w:id="638"/>
    </w:p>
    <w:p w14:paraId="771A7C9D" w14:textId="77777777" w:rsidR="000B2F50" w:rsidRDefault="000B2F50" w:rsidP="000B2F50">
      <w:pPr>
        <w:pStyle w:val="BodyText"/>
        <w:rPr>
          <w:ins w:id="639" w:author="alang" w:date="2012-09-25T12:45:00Z"/>
          <w:lang w:eastAsia="en-GB"/>
        </w:rPr>
      </w:pPr>
      <w:r>
        <w:rPr>
          <w:lang w:eastAsia="en-GB"/>
        </w:rPr>
        <w:t xml:space="preserve">The IALA WWRNP does not address </w:t>
      </w:r>
      <w:proofErr w:type="spellStart"/>
      <w:r>
        <w:rPr>
          <w:lang w:eastAsia="en-GB"/>
        </w:rPr>
        <w:t>shipborne</w:t>
      </w:r>
      <w:proofErr w:type="spellEnd"/>
      <w:r>
        <w:rPr>
          <w:lang w:eastAsia="en-GB"/>
        </w:rPr>
        <w:t xml:space="preserve"> radars but the characteristics of the radars used onboard affect the use of radar Ato</w:t>
      </w:r>
      <w:r w:rsidR="007E33B8">
        <w:rPr>
          <w:lang w:eastAsia="en-GB"/>
        </w:rPr>
        <w:t xml:space="preserve">Ns (radar beacons or </w:t>
      </w:r>
      <w:proofErr w:type="spellStart"/>
      <w:ins w:id="640" w:author="alang" w:date="2012-09-25T12:48:00Z">
        <w:r w:rsidR="00D25909">
          <w:rPr>
            <w:lang w:eastAsia="en-GB"/>
          </w:rPr>
          <w:t>R</w:t>
        </w:r>
      </w:ins>
      <w:del w:id="641" w:author="alang" w:date="2012-09-25T12:48:00Z">
        <w:r w:rsidR="007E33B8" w:rsidDel="00D25909">
          <w:rPr>
            <w:lang w:eastAsia="en-GB"/>
          </w:rPr>
          <w:delText>r</w:delText>
        </w:r>
      </w:del>
      <w:r w:rsidR="007E33B8">
        <w:rPr>
          <w:lang w:eastAsia="en-GB"/>
        </w:rPr>
        <w:t>acons</w:t>
      </w:r>
      <w:proofErr w:type="spellEnd"/>
      <w:r w:rsidR="007E33B8">
        <w:rPr>
          <w:lang w:eastAsia="en-GB"/>
        </w:rPr>
        <w:t>).  New Technology</w:t>
      </w:r>
      <w:r>
        <w:rPr>
          <w:lang w:eastAsia="en-GB"/>
        </w:rPr>
        <w:t xml:space="preserve"> (NT) ra</w:t>
      </w:r>
      <w:r w:rsidR="007E33B8">
        <w:rPr>
          <w:lang w:eastAsia="en-GB"/>
        </w:rPr>
        <w:t xml:space="preserve">dars are now being manufactured. </w:t>
      </w:r>
      <w:r>
        <w:rPr>
          <w:lang w:eastAsia="en-GB"/>
        </w:rPr>
        <w:t xml:space="preserve"> Characteristics to be taken into account include the use of pulsed magnetron transmitters vs. solid state modulated pulse transmitters,</w:t>
      </w:r>
      <w:r w:rsidR="007E33B8">
        <w:rPr>
          <w:lang w:eastAsia="en-GB"/>
        </w:rPr>
        <w:t xml:space="preserve"> pulse compression, and use of raw</w:t>
      </w:r>
      <w:r>
        <w:rPr>
          <w:lang w:eastAsia="en-GB"/>
        </w:rPr>
        <w:t xml:space="preserve"> video vs. video processing to enhance small targets in clutter.  The operation of passive radar target enhancers i.e. reflectors is unlikely to be affected by a change in transmission and video processing technology.</w:t>
      </w:r>
    </w:p>
    <w:p w14:paraId="4E2B80F4" w14:textId="77777777" w:rsidR="00136DC8" w:rsidRDefault="00136DC8" w:rsidP="000B2F50">
      <w:pPr>
        <w:pStyle w:val="BodyText"/>
        <w:rPr>
          <w:lang w:eastAsia="en-GB"/>
        </w:rPr>
      </w:pPr>
      <w:ins w:id="642" w:author="alang" w:date="2012-09-25T12:45:00Z">
        <w:r>
          <w:rPr>
            <w:lang w:eastAsia="en-GB"/>
          </w:rPr>
          <w:t xml:space="preserve">Note that regulations affecting </w:t>
        </w:r>
        <w:proofErr w:type="spellStart"/>
        <w:r>
          <w:rPr>
            <w:lang w:eastAsia="en-GB"/>
          </w:rPr>
          <w:t>shipborne</w:t>
        </w:r>
        <w:proofErr w:type="spellEnd"/>
        <w:r>
          <w:rPr>
            <w:lang w:eastAsia="en-GB"/>
          </w:rPr>
          <w:t xml:space="preserve"> radar have recognised th</w:t>
        </w:r>
      </w:ins>
      <w:ins w:id="643" w:author="alang" w:date="2012-09-25T12:46:00Z">
        <w:r w:rsidR="00D25909">
          <w:rPr>
            <w:lang w:eastAsia="en-GB"/>
          </w:rPr>
          <w:t xml:space="preserve">e triggering characteristics of </w:t>
        </w:r>
        <w:proofErr w:type="spellStart"/>
        <w:r w:rsidR="00D25909">
          <w:rPr>
            <w:lang w:eastAsia="en-GB"/>
          </w:rPr>
          <w:t>Racons</w:t>
        </w:r>
        <w:proofErr w:type="spellEnd"/>
        <w:r w:rsidR="00D25909">
          <w:rPr>
            <w:lang w:eastAsia="en-GB"/>
          </w:rPr>
          <w:t xml:space="preserve"> by NT radar</w:t>
        </w:r>
      </w:ins>
      <w:ins w:id="644" w:author="alang" w:date="2012-09-25T12:47:00Z">
        <w:r w:rsidR="00D25909">
          <w:rPr>
            <w:lang w:eastAsia="en-GB"/>
          </w:rPr>
          <w:t xml:space="preserve"> and have removed the requirement for triggering and processing of </w:t>
        </w:r>
        <w:proofErr w:type="spellStart"/>
        <w:r w:rsidR="00D25909">
          <w:rPr>
            <w:lang w:eastAsia="en-GB"/>
          </w:rPr>
          <w:t>Racons</w:t>
        </w:r>
      </w:ins>
      <w:proofErr w:type="spellEnd"/>
      <w:ins w:id="645" w:author="alang" w:date="2012-09-25T12:46:00Z">
        <w:r w:rsidR="00D25909">
          <w:rPr>
            <w:lang w:eastAsia="en-GB"/>
          </w:rPr>
          <w:t xml:space="preserve"> when operating in S band.  To date there is no change to regulations with regards to X band </w:t>
        </w:r>
        <w:proofErr w:type="spellStart"/>
        <w:r w:rsidR="00D25909">
          <w:rPr>
            <w:lang w:eastAsia="en-GB"/>
          </w:rPr>
          <w:t>shipborne</w:t>
        </w:r>
        <w:proofErr w:type="spellEnd"/>
        <w:r w:rsidR="00D25909">
          <w:rPr>
            <w:lang w:eastAsia="en-GB"/>
          </w:rPr>
          <w:t xml:space="preserve"> radar.</w:t>
        </w:r>
      </w:ins>
    </w:p>
    <w:p w14:paraId="75FEFC76" w14:textId="77777777" w:rsidR="000B2F50" w:rsidRDefault="000B2F50" w:rsidP="000B2F50">
      <w:pPr>
        <w:pStyle w:val="Heading3"/>
      </w:pPr>
      <w:bookmarkStart w:id="646" w:name="_Toc244956708"/>
      <w:r>
        <w:t>Radar map-matching / Radar tagging</w:t>
      </w:r>
      <w:bookmarkEnd w:id="646"/>
    </w:p>
    <w:p w14:paraId="52282351" w14:textId="77777777" w:rsidR="000B2F50" w:rsidRDefault="000B2F50" w:rsidP="000B2F50">
      <w:pPr>
        <w:pStyle w:val="BodyText"/>
        <w:rPr>
          <w:lang w:eastAsia="en-GB"/>
        </w:rPr>
      </w:pPr>
      <w:r>
        <w:rPr>
          <w:lang w:eastAsia="en-GB"/>
        </w:rPr>
        <w:t xml:space="preserve">More sophisticated </w:t>
      </w:r>
      <w:proofErr w:type="spellStart"/>
      <w:r>
        <w:rPr>
          <w:lang w:eastAsia="en-GB"/>
        </w:rPr>
        <w:t>shipborne</w:t>
      </w:r>
      <w:proofErr w:type="spellEnd"/>
      <w:r>
        <w:rPr>
          <w:lang w:eastAsia="en-GB"/>
        </w:rPr>
        <w:t xml:space="preserve"> radars may incorporate a facility to locate the vessel by means of tagging of radar-conspicuous targets at known locations.  Correlation of a shoreline on radar </w:t>
      </w:r>
      <w:r>
        <w:rPr>
          <w:lang w:eastAsia="en-GB"/>
        </w:rPr>
        <w:lastRenderedPageBreak/>
        <w:t xml:space="preserve">can also be overlaid on an electronic chart display to give confidence in the position displayed on the latter, although the value of this technique varies with the radar conspicuity of the area. </w:t>
      </w:r>
    </w:p>
    <w:p w14:paraId="68DFBC5B" w14:textId="77777777" w:rsidR="000B2F50" w:rsidRDefault="000B2F50" w:rsidP="000B2F50">
      <w:pPr>
        <w:pStyle w:val="Heading3"/>
      </w:pPr>
      <w:bookmarkStart w:id="647" w:name="_Toc244956709"/>
      <w:proofErr w:type="spellStart"/>
      <w:r>
        <w:t>Racons</w:t>
      </w:r>
      <w:bookmarkEnd w:id="647"/>
      <w:proofErr w:type="spellEnd"/>
    </w:p>
    <w:p w14:paraId="6A49D868" w14:textId="77777777" w:rsidR="000B2F50" w:rsidRDefault="000B2F50" w:rsidP="000B2F50">
      <w:pPr>
        <w:pStyle w:val="BodyText"/>
        <w:rPr>
          <w:lang w:eastAsia="en-GB"/>
        </w:rPr>
      </w:pPr>
      <w:r>
        <w:rPr>
          <w:lang w:eastAsia="en-GB"/>
        </w:rPr>
        <w:t xml:space="preserve">Uniquely identifiable </w:t>
      </w:r>
      <w:proofErr w:type="spellStart"/>
      <w:ins w:id="648" w:author="alang" w:date="2012-09-25T12:49:00Z">
        <w:r w:rsidR="00D25909">
          <w:rPr>
            <w:lang w:eastAsia="en-GB"/>
          </w:rPr>
          <w:t>R</w:t>
        </w:r>
      </w:ins>
      <w:del w:id="649" w:author="alang" w:date="2012-09-25T12:49:00Z">
        <w:r w:rsidDel="00D25909">
          <w:rPr>
            <w:lang w:eastAsia="en-GB"/>
          </w:rPr>
          <w:delText>r</w:delText>
        </w:r>
      </w:del>
      <w:r>
        <w:rPr>
          <w:lang w:eastAsia="en-GB"/>
        </w:rPr>
        <w:t>acons</w:t>
      </w:r>
      <w:proofErr w:type="spellEnd"/>
      <w:r>
        <w:rPr>
          <w:lang w:eastAsia="en-GB"/>
        </w:rPr>
        <w:t xml:space="preserve"> are highly important when navigating in low visibility conditions, in the night or under adverse weather conditions.  </w:t>
      </w:r>
      <w:proofErr w:type="spellStart"/>
      <w:r>
        <w:rPr>
          <w:lang w:eastAsia="en-GB"/>
        </w:rPr>
        <w:t>Racons</w:t>
      </w:r>
      <w:proofErr w:type="spellEnd"/>
      <w:r>
        <w:rPr>
          <w:lang w:eastAsia="en-GB"/>
        </w:rPr>
        <w:t xml:space="preserve"> </w:t>
      </w:r>
      <w:del w:id="650" w:author="alang" w:date="2012-09-25T12:50:00Z">
        <w:r w:rsidDel="00D25909">
          <w:rPr>
            <w:lang w:eastAsia="en-GB"/>
          </w:rPr>
          <w:delText xml:space="preserve">only </w:delText>
        </w:r>
      </w:del>
      <w:r>
        <w:rPr>
          <w:lang w:eastAsia="en-GB"/>
        </w:rPr>
        <w:t xml:space="preserve">rely on the excitation </w:t>
      </w:r>
      <w:del w:id="651" w:author="alang" w:date="2012-09-25T12:50:00Z">
        <w:r w:rsidDel="00D25909">
          <w:rPr>
            <w:lang w:eastAsia="en-GB"/>
          </w:rPr>
          <w:delText xml:space="preserve">of </w:delText>
        </w:r>
      </w:del>
      <w:ins w:id="652" w:author="alang" w:date="2012-09-25T12:50:00Z">
        <w:r w:rsidR="00D25909">
          <w:rPr>
            <w:lang w:eastAsia="en-GB"/>
          </w:rPr>
          <w:t xml:space="preserve">by </w:t>
        </w:r>
      </w:ins>
      <w:r>
        <w:rPr>
          <w:lang w:eastAsia="en-GB"/>
        </w:rPr>
        <w:t xml:space="preserve">the </w:t>
      </w:r>
      <w:proofErr w:type="spellStart"/>
      <w:r>
        <w:rPr>
          <w:lang w:eastAsia="en-GB"/>
        </w:rPr>
        <w:t>shipborne</w:t>
      </w:r>
      <w:proofErr w:type="spellEnd"/>
      <w:r>
        <w:rPr>
          <w:lang w:eastAsia="en-GB"/>
        </w:rPr>
        <w:t xml:space="preserve"> radar; in contrast AIS AtoNs rely on an external position fixing system.  However, </w:t>
      </w:r>
      <w:proofErr w:type="spellStart"/>
      <w:r>
        <w:rPr>
          <w:lang w:eastAsia="en-GB"/>
        </w:rPr>
        <w:t>Racons</w:t>
      </w:r>
      <w:proofErr w:type="spellEnd"/>
      <w:r>
        <w:rPr>
          <w:lang w:eastAsia="en-GB"/>
        </w:rPr>
        <w:t xml:space="preserve"> are not PNT systems, since they do not provide a timing reference.</w:t>
      </w:r>
    </w:p>
    <w:p w14:paraId="2DFFF675" w14:textId="77777777" w:rsidR="000B2F50" w:rsidRDefault="000B2F50" w:rsidP="000B2F50">
      <w:pPr>
        <w:pStyle w:val="BodyText"/>
        <w:rPr>
          <w:lang w:eastAsia="en-GB"/>
        </w:rPr>
      </w:pPr>
      <w:r>
        <w:rPr>
          <w:lang w:eastAsia="en-GB"/>
        </w:rPr>
        <w:t xml:space="preserve">When applying solid state transmitters, excitation range of traditional </w:t>
      </w:r>
      <w:proofErr w:type="spellStart"/>
      <w:ins w:id="653" w:author="alang" w:date="2012-09-25T12:51:00Z">
        <w:r w:rsidR="00D25909">
          <w:rPr>
            <w:lang w:eastAsia="en-GB"/>
          </w:rPr>
          <w:t>R</w:t>
        </w:r>
      </w:ins>
      <w:del w:id="654" w:author="alang" w:date="2012-09-25T12:51:00Z">
        <w:r w:rsidDel="00D25909">
          <w:rPr>
            <w:lang w:eastAsia="en-GB"/>
          </w:rPr>
          <w:delText>r</w:delText>
        </w:r>
      </w:del>
      <w:r>
        <w:rPr>
          <w:lang w:eastAsia="en-GB"/>
        </w:rPr>
        <w:t>acons</w:t>
      </w:r>
      <w:proofErr w:type="spellEnd"/>
      <w:r>
        <w:rPr>
          <w:lang w:eastAsia="en-GB"/>
        </w:rPr>
        <w:t xml:space="preserve"> will diminish because of lower maximum transmitted power</w:t>
      </w:r>
      <w:ins w:id="655" w:author="alang" w:date="2012-09-25T12:52:00Z">
        <w:r w:rsidR="00D25909">
          <w:rPr>
            <w:lang w:eastAsia="en-GB"/>
          </w:rPr>
          <w:t>, or mismatch of frequencies</w:t>
        </w:r>
      </w:ins>
      <w:r>
        <w:rPr>
          <w:lang w:eastAsia="en-GB"/>
        </w:rPr>
        <w:t xml:space="preserve">.  </w:t>
      </w:r>
      <w:del w:id="656" w:author="alang" w:date="2012-09-25T12:53:00Z">
        <w:r w:rsidDel="00D25909">
          <w:rPr>
            <w:lang w:eastAsia="en-GB"/>
          </w:rPr>
          <w:delText xml:space="preserve">Racon response may disappear </w:delText>
        </w:r>
      </w:del>
      <w:del w:id="657" w:author="alang" w:date="2012-09-25T12:51:00Z">
        <w:r w:rsidDel="00D25909">
          <w:rPr>
            <w:lang w:eastAsia="en-GB"/>
          </w:rPr>
          <w:delText xml:space="preserve">(or at least be attenuated) </w:delText>
        </w:r>
      </w:del>
      <w:del w:id="658" w:author="alang" w:date="2012-09-25T12:53:00Z">
        <w:r w:rsidDel="00D25909">
          <w:rPr>
            <w:lang w:eastAsia="en-GB"/>
          </w:rPr>
          <w:delText xml:space="preserve">in the video processing.  </w:delText>
        </w:r>
      </w:del>
      <w:r>
        <w:rPr>
          <w:lang w:eastAsia="en-GB"/>
        </w:rPr>
        <w:t xml:space="preserve">The development of </w:t>
      </w:r>
      <w:del w:id="659" w:author="alang" w:date="2012-09-25T12:53:00Z">
        <w:r w:rsidDel="00D25909">
          <w:rPr>
            <w:lang w:eastAsia="en-GB"/>
          </w:rPr>
          <w:delText>r</w:delText>
        </w:r>
      </w:del>
      <w:proofErr w:type="spellStart"/>
      <w:ins w:id="660" w:author="alang" w:date="2012-09-25T12:53:00Z">
        <w:r w:rsidR="00D25909">
          <w:rPr>
            <w:lang w:eastAsia="en-GB"/>
          </w:rPr>
          <w:t>R</w:t>
        </w:r>
      </w:ins>
      <w:r>
        <w:rPr>
          <w:lang w:eastAsia="en-GB"/>
        </w:rPr>
        <w:t>acons</w:t>
      </w:r>
      <w:proofErr w:type="spellEnd"/>
      <w:r>
        <w:rPr>
          <w:lang w:eastAsia="en-GB"/>
        </w:rPr>
        <w:t xml:space="preserve"> </w:t>
      </w:r>
      <w:ins w:id="661" w:author="alang" w:date="2012-09-25T12:54:00Z">
        <w:r w:rsidR="00D25909">
          <w:rPr>
            <w:lang w:eastAsia="en-GB"/>
          </w:rPr>
          <w:t xml:space="preserve">and NT radar to optimise the combined performance </w:t>
        </w:r>
      </w:ins>
      <w:del w:id="662" w:author="alang" w:date="2012-09-25T12:54:00Z">
        <w:r w:rsidDel="00D25909">
          <w:rPr>
            <w:lang w:eastAsia="en-GB"/>
          </w:rPr>
          <w:delText xml:space="preserve">with responses focussed towards NT radars </w:delText>
        </w:r>
      </w:del>
      <w:r>
        <w:rPr>
          <w:lang w:eastAsia="en-GB"/>
        </w:rPr>
        <w:t>would be beneficial.</w:t>
      </w:r>
    </w:p>
    <w:p w14:paraId="4F9EB6D4" w14:textId="77777777" w:rsidR="000B2F50" w:rsidRDefault="000B2F50" w:rsidP="000B2F50">
      <w:pPr>
        <w:pStyle w:val="Heading2"/>
        <w:rPr>
          <w:lang w:eastAsia="en-GB"/>
        </w:rPr>
      </w:pPr>
      <w:bookmarkStart w:id="663" w:name="_Toc244956710"/>
      <w:r>
        <w:rPr>
          <w:lang w:eastAsia="en-GB"/>
        </w:rPr>
        <w:t>Automatic Identification System (AIS)</w:t>
      </w:r>
      <w:bookmarkEnd w:id="663"/>
    </w:p>
    <w:p w14:paraId="16D8B211" w14:textId="77777777" w:rsidR="000B2F50" w:rsidRDefault="000B2F50" w:rsidP="000B2F50">
      <w:pPr>
        <w:pStyle w:val="BodyText"/>
        <w:rPr>
          <w:lang w:eastAsia="en-GB"/>
        </w:rPr>
      </w:pPr>
      <w:r>
        <w:rPr>
          <w:lang w:eastAsia="en-GB"/>
        </w:rPr>
        <w:t>AIS can also be applied to Aids to Navigation (AtoN) to improve and enhance services provided to mariners.</w:t>
      </w:r>
    </w:p>
    <w:p w14:paraId="123401DB" w14:textId="77777777" w:rsidR="000B2F50" w:rsidRDefault="000B2F50" w:rsidP="000B2F50">
      <w:pPr>
        <w:pStyle w:val="BodyText"/>
        <w:rPr>
          <w:lang w:eastAsia="en-GB"/>
        </w:rPr>
      </w:pPr>
      <w:r>
        <w:rPr>
          <w:lang w:eastAsia="en-GB"/>
        </w:rPr>
        <w:t xml:space="preserve">A special type of Automatic Identification System (AIS) station fitted to an Aid to Navigation (AtoN AIS) can provide a positive identification of the aid. </w:t>
      </w:r>
      <w:r w:rsidR="00001B74">
        <w:rPr>
          <w:lang w:eastAsia="en-GB"/>
        </w:rPr>
        <w:t xml:space="preserve"> </w:t>
      </w:r>
      <w:r>
        <w:rPr>
          <w:lang w:eastAsia="en-GB"/>
        </w:rPr>
        <w:t>Furthermore it can</w:t>
      </w:r>
      <w:r w:rsidR="007E33B8">
        <w:rPr>
          <w:lang w:eastAsia="en-GB"/>
        </w:rPr>
        <w:t xml:space="preserve"> provide</w:t>
      </w:r>
      <w:r>
        <w:rPr>
          <w:lang w:eastAsia="en-GB"/>
        </w:rPr>
        <w:t>:</w:t>
      </w:r>
    </w:p>
    <w:p w14:paraId="7037F391" w14:textId="77777777" w:rsidR="000B2F50" w:rsidRDefault="000B2F50" w:rsidP="000B2F50">
      <w:pPr>
        <w:pStyle w:val="Bullet1"/>
      </w:pPr>
      <w:r>
        <w:t xml:space="preserve">the position and identity of floating AtoN (i.e. buoys) by transmitting current position and monitoring whether they are on </w:t>
      </w:r>
      <w:del w:id="664" w:author="alang" w:date="2012-09-25T12:58:00Z">
        <w:r w:rsidDel="00845CA0">
          <w:delText xml:space="preserve">station </w:delText>
        </w:r>
      </w:del>
      <w:ins w:id="665" w:author="alang" w:date="2012-09-25T12:58:00Z">
        <w:r w:rsidR="00845CA0">
          <w:t xml:space="preserve">position </w:t>
        </w:r>
      </w:ins>
      <w:r>
        <w:t>(Message 21);</w:t>
      </w:r>
    </w:p>
    <w:p w14:paraId="2D87E6AE" w14:textId="77777777" w:rsidR="000B2F50" w:rsidRDefault="000B2F50" w:rsidP="000B2F50">
      <w:pPr>
        <w:pStyle w:val="Bullet1"/>
      </w:pPr>
      <w:r>
        <w:t>real-time information for performance monitoring, including state of ‘health’ (Message 6);</w:t>
      </w:r>
    </w:p>
    <w:p w14:paraId="51A9755B" w14:textId="77777777" w:rsidR="000B2F50" w:rsidRDefault="000B2F50" w:rsidP="000B2F50">
      <w:pPr>
        <w:pStyle w:val="Bullet1"/>
      </w:pPr>
      <w:proofErr w:type="gramStart"/>
      <w:r>
        <w:t>additional</w:t>
      </w:r>
      <w:proofErr w:type="gramEnd"/>
      <w:r>
        <w:t xml:space="preserve"> information such as actual tidal height and local weather to surrounding ships or to a shore authority (Message 8).</w:t>
      </w:r>
    </w:p>
    <w:p w14:paraId="6D07FD39" w14:textId="77777777" w:rsidR="00565A6E" w:rsidRDefault="000B2F50">
      <w:pPr>
        <w:pStyle w:val="BodyText"/>
        <w:rPr>
          <w:del w:id="666" w:author="alang" w:date="2012-09-25T14:20:00Z"/>
          <w:lang w:eastAsia="en-GB"/>
        </w:rPr>
      </w:pPr>
      <w:r>
        <w:rPr>
          <w:lang w:eastAsia="en-GB"/>
        </w:rPr>
        <w:t>The AIS service may also enhance and complement Aids to Navigation functionality by providing</w:t>
      </w:r>
      <w:del w:id="667" w:author="alang" w:date="2012-09-25T14:20:00Z">
        <w:r w:rsidDel="0064540A">
          <w:rPr>
            <w:lang w:eastAsia="en-GB"/>
          </w:rPr>
          <w:delText>:</w:delText>
        </w:r>
      </w:del>
    </w:p>
    <w:p w14:paraId="668A5363" w14:textId="77777777" w:rsidR="00741071" w:rsidRPr="00741071" w:rsidRDefault="00D27911">
      <w:pPr>
        <w:pStyle w:val="BodyText"/>
        <w:rPr>
          <w:del w:id="668" w:author="alang" w:date="2012-09-25T14:20:00Z"/>
          <w:highlight w:val="yellow"/>
          <w:rPrChange w:id="669" w:author="alang" w:date="2012-09-25T12:57:00Z">
            <w:rPr>
              <w:del w:id="670" w:author="alang" w:date="2012-09-25T14:20:00Z"/>
            </w:rPr>
          </w:rPrChange>
        </w:rPr>
        <w:pPrChange w:id="671" w:author="alang" w:date="2012-09-25T14:20:00Z">
          <w:pPr>
            <w:pStyle w:val="Bullet1"/>
          </w:pPr>
        </w:pPrChange>
      </w:pPr>
      <w:del w:id="672" w:author="alang" w:date="2012-09-25T14:20:00Z">
        <w:r w:rsidRPr="00D27911">
          <w:rPr>
            <w:highlight w:val="yellow"/>
            <w:rPrChange w:id="673" w:author="alang" w:date="2012-09-25T12:57:00Z">
              <w:rPr>
                <w:color w:val="0000FF"/>
                <w:u w:val="single"/>
              </w:rPr>
            </w:rPrChange>
          </w:rPr>
          <w:delText>synthetic AIS AtoN;</w:delText>
        </w:r>
      </w:del>
    </w:p>
    <w:p w14:paraId="63ADFB84" w14:textId="77777777" w:rsidR="00741071" w:rsidRDefault="0064540A">
      <w:pPr>
        <w:pStyle w:val="BodyText"/>
        <w:pPrChange w:id="674" w:author="alang" w:date="2012-09-25T14:20:00Z">
          <w:pPr>
            <w:pStyle w:val="Bullet1"/>
          </w:pPr>
        </w:pPrChange>
      </w:pPr>
      <w:ins w:id="675" w:author="alang" w:date="2012-09-25T14:20:00Z">
        <w:r>
          <w:t xml:space="preserve"> </w:t>
        </w:r>
      </w:ins>
      <w:proofErr w:type="gramStart"/>
      <w:r w:rsidR="007E33B8">
        <w:t>v</w:t>
      </w:r>
      <w:r w:rsidR="000B2F50" w:rsidRPr="000B2F50">
        <w:t>irtual</w:t>
      </w:r>
      <w:proofErr w:type="gramEnd"/>
      <w:r w:rsidR="000B2F50" w:rsidRPr="000B2F50">
        <w:t xml:space="preserve"> AIS Ato</w:t>
      </w:r>
      <w:r w:rsidR="000B2F50">
        <w:t>N.</w:t>
      </w:r>
    </w:p>
    <w:p w14:paraId="2496EF24" w14:textId="77777777" w:rsidR="000B2F50" w:rsidRDefault="000B2F50" w:rsidP="000B2F50">
      <w:pPr>
        <w:pStyle w:val="BodyText"/>
        <w:rPr>
          <w:lang w:eastAsia="en-GB"/>
        </w:rPr>
      </w:pPr>
      <w:r>
        <w:rPr>
          <w:lang w:eastAsia="en-GB"/>
        </w:rPr>
        <w:t>It should be noted that AIS is essentially a communications system, not a PNT system, and only provides position information obtained from another source (e.g. GPS).  Further developments in AIS Technology are anticipated.</w:t>
      </w:r>
    </w:p>
    <w:p w14:paraId="4D60F90A" w14:textId="77777777" w:rsidR="000B2F50" w:rsidRDefault="00845CA0" w:rsidP="000B2F50">
      <w:pPr>
        <w:pStyle w:val="Heading2"/>
        <w:rPr>
          <w:lang w:eastAsia="en-GB"/>
        </w:rPr>
      </w:pPr>
      <w:bookmarkStart w:id="676" w:name="_Toc244956711"/>
      <w:ins w:id="677" w:author="alang" w:date="2012-09-25T13:02:00Z">
        <w:r>
          <w:rPr>
            <w:lang w:eastAsia="en-GB"/>
          </w:rPr>
          <w:t xml:space="preserve">Potential extension of </w:t>
        </w:r>
      </w:ins>
      <w:del w:id="678" w:author="alang" w:date="2012-09-25T13:02:00Z">
        <w:r w:rsidR="000B2F50" w:rsidDel="00845CA0">
          <w:rPr>
            <w:lang w:eastAsia="en-GB"/>
          </w:rPr>
          <w:delText xml:space="preserve">Future Systems (New Functionality of </w:delText>
        </w:r>
      </w:del>
      <w:r w:rsidR="000B2F50">
        <w:rPr>
          <w:lang w:eastAsia="en-GB"/>
        </w:rPr>
        <w:t>Existing Systems</w:t>
      </w:r>
      <w:del w:id="679" w:author="alang" w:date="2012-09-25T13:02:00Z">
        <w:r w:rsidR="000B2F50" w:rsidDel="00845CA0">
          <w:rPr>
            <w:lang w:eastAsia="en-GB"/>
          </w:rPr>
          <w:delText>)</w:delText>
        </w:r>
      </w:del>
      <w:bookmarkEnd w:id="676"/>
    </w:p>
    <w:p w14:paraId="1C3EE0FB" w14:textId="77777777" w:rsidR="000B2F50" w:rsidRDefault="000B2F50" w:rsidP="000B2F50">
      <w:pPr>
        <w:pStyle w:val="Heading3"/>
      </w:pPr>
      <w:bookmarkStart w:id="680" w:name="_Toc244956712"/>
      <w:del w:id="681" w:author="alang" w:date="2012-09-25T13:02:00Z">
        <w:r w:rsidDel="00845CA0">
          <w:delText>Future systems (</w:delText>
        </w:r>
      </w:del>
      <w:r>
        <w:t>R-Mode on MF beacon and AIS</w:t>
      </w:r>
      <w:del w:id="682" w:author="alang" w:date="2012-09-25T13:02:00Z">
        <w:r w:rsidDel="00845CA0">
          <w:delText>)</w:delText>
        </w:r>
      </w:del>
      <w:bookmarkEnd w:id="680"/>
    </w:p>
    <w:p w14:paraId="3349C9B0" w14:textId="77777777" w:rsidR="000B2F50" w:rsidRDefault="000B2F50" w:rsidP="000B2F50">
      <w:pPr>
        <w:pStyle w:val="BodyText"/>
        <w:rPr>
          <w:lang w:eastAsia="en-GB"/>
        </w:rPr>
      </w:pPr>
      <w:r>
        <w:rPr>
          <w:lang w:eastAsia="en-GB"/>
        </w:rPr>
        <w:t>At present the two maritime systems with widespread distribution, namely the IALA MF beacon system and the AIS Services, would be candidates for modification to add R-mode functionality.</w:t>
      </w:r>
    </w:p>
    <w:p w14:paraId="30CB29DF" w14:textId="77777777" w:rsidR="000B2F50" w:rsidRDefault="000B2F50" w:rsidP="000B2F50">
      <w:pPr>
        <w:pStyle w:val="BodyText"/>
        <w:rPr>
          <w:lang w:eastAsia="en-GB"/>
        </w:rPr>
      </w:pPr>
      <w:r>
        <w:rPr>
          <w:lang w:eastAsia="en-GB"/>
        </w:rPr>
        <w:t xml:space="preserve">The proposed functionality of the Ranging-Mode is the provision of timing information from shore to ship.  The shipboard radio receiver may then calculate a distance (range) to the transmitter. </w:t>
      </w:r>
      <w:r w:rsidR="00151B9B">
        <w:rPr>
          <w:lang w:eastAsia="en-GB"/>
        </w:rPr>
        <w:t xml:space="preserve"> </w:t>
      </w:r>
      <w:r>
        <w:rPr>
          <w:lang w:eastAsia="en-GB"/>
        </w:rPr>
        <w:t>Using several such calculations from a number of different transmissions, the shipboard equipment is able to calculate the ship position.  Coverage, geometry and interference questions would need to be investigated.</w:t>
      </w:r>
    </w:p>
    <w:p w14:paraId="7D122E0B" w14:textId="77777777" w:rsidR="000B2F50" w:rsidRDefault="000B2F50" w:rsidP="000B2F50">
      <w:pPr>
        <w:pStyle w:val="BodyText"/>
        <w:rPr>
          <w:lang w:eastAsia="en-GB"/>
        </w:rPr>
      </w:pPr>
      <w:r>
        <w:rPr>
          <w:lang w:eastAsia="en-GB"/>
        </w:rPr>
        <w:t>The provision of R-Mode services via MF or VHF transmissions would require the availability of an accurate non-GNSS timing source at the transmitter.  This could be provided by high stability clocks at each station, however this would be expensive and it is more likely that this would be sourced from a low frequency radio time clock or eLoran.</w:t>
      </w:r>
    </w:p>
    <w:p w14:paraId="3D7D5AA0" w14:textId="77777777" w:rsidR="000B2F50" w:rsidRDefault="000B2F50" w:rsidP="000B2F50">
      <w:pPr>
        <w:pStyle w:val="Heading1"/>
      </w:pPr>
      <w:bookmarkStart w:id="683" w:name="_Toc244956713"/>
      <w:r>
        <w:t>nON-rADIO pOSITION fIXING</w:t>
      </w:r>
      <w:bookmarkEnd w:id="683"/>
    </w:p>
    <w:p w14:paraId="0D0A8511" w14:textId="77777777" w:rsidR="000B2F50" w:rsidRDefault="000B2F50" w:rsidP="000B2F50">
      <w:pPr>
        <w:pStyle w:val="BodyText"/>
        <w:rPr>
          <w:lang w:eastAsia="en-GB"/>
        </w:rPr>
      </w:pPr>
      <w:r>
        <w:rPr>
          <w:lang w:eastAsia="en-GB"/>
        </w:rPr>
        <w:t xml:space="preserve">Loss of GNSS position and time inputs may render AIS and ECDIS unusable.  Therefore it could be </w:t>
      </w:r>
      <w:ins w:id="684" w:author="Nick Ward" w:date="2011-10-03T17:54:00Z">
        <w:r w:rsidR="007E1628">
          <w:rPr>
            <w:lang w:eastAsia="en-GB"/>
          </w:rPr>
          <w:t>advantageous</w:t>
        </w:r>
      </w:ins>
      <w:del w:id="685" w:author="Nick Ward" w:date="2011-10-03T17:54:00Z">
        <w:r w:rsidDel="007E1628">
          <w:rPr>
            <w:lang w:eastAsia="en-GB"/>
          </w:rPr>
          <w:delText>essentia</w:delText>
        </w:r>
      </w:del>
      <w:del w:id="686" w:author="Nick Ward" w:date="2011-10-03T17:55:00Z">
        <w:r w:rsidDel="007E1628">
          <w:rPr>
            <w:lang w:eastAsia="en-GB"/>
          </w:rPr>
          <w:delText>l</w:delText>
        </w:r>
      </w:del>
      <w:r>
        <w:rPr>
          <w:lang w:eastAsia="en-GB"/>
        </w:rPr>
        <w:t xml:space="preserve"> to use a backup system based on </w:t>
      </w:r>
      <w:ins w:id="687" w:author="Nick Ward" w:date="2011-10-03T17:55:00Z">
        <w:r w:rsidR="007E1628">
          <w:rPr>
            <w:lang w:eastAsia="en-GB"/>
          </w:rPr>
          <w:t>inertial systems</w:t>
        </w:r>
      </w:ins>
      <w:del w:id="688" w:author="Nick Ward" w:date="2011-10-03T17:55:00Z">
        <w:r w:rsidDel="007E1628">
          <w:rPr>
            <w:lang w:eastAsia="en-GB"/>
          </w:rPr>
          <w:delText>INS</w:delText>
        </w:r>
      </w:del>
      <w:r>
        <w:rPr>
          <w:lang w:eastAsia="en-GB"/>
        </w:rPr>
        <w:t xml:space="preserve"> which is able to continue providing an electronic position with a similar level of accuracy for a specified time period.</w:t>
      </w:r>
    </w:p>
    <w:p w14:paraId="679FA7F4" w14:textId="77777777" w:rsidR="000B2F50" w:rsidRDefault="000B2F50" w:rsidP="000B2F50">
      <w:pPr>
        <w:pStyle w:val="BodyText"/>
        <w:rPr>
          <w:lang w:eastAsia="en-GB"/>
        </w:rPr>
      </w:pPr>
      <w:r>
        <w:rPr>
          <w:lang w:eastAsia="en-GB"/>
        </w:rPr>
        <w:lastRenderedPageBreak/>
        <w:t>Inertial navigation is a self-contained navigation technique in which measurements provided by accelerometers and gyroscopes are used to track the position and attitude of an object relative to a known starting point.</w:t>
      </w:r>
    </w:p>
    <w:p w14:paraId="72FB201E" w14:textId="77777777" w:rsidR="000B2F50" w:rsidRDefault="000B2F50" w:rsidP="000B2F50">
      <w:pPr>
        <w:pStyle w:val="BodyText"/>
        <w:rPr>
          <w:lang w:eastAsia="en-GB"/>
        </w:rPr>
      </w:pPr>
      <w:r>
        <w:rPr>
          <w:lang w:eastAsia="en-GB"/>
        </w:rPr>
        <w:t xml:space="preserve">The performance and costs of </w:t>
      </w:r>
      <w:del w:id="689" w:author="Nick Ward" w:date="2011-10-03T18:06:00Z">
        <w:r w:rsidDel="00EB0098">
          <w:rPr>
            <w:lang w:eastAsia="en-GB"/>
          </w:rPr>
          <w:delText>the INS</w:delText>
        </w:r>
      </w:del>
      <w:ins w:id="690" w:author="Nick Ward" w:date="2011-10-03T18:06:00Z">
        <w:r w:rsidR="00EB0098">
          <w:rPr>
            <w:lang w:eastAsia="en-GB"/>
          </w:rPr>
          <w:t>inertial systems</w:t>
        </w:r>
      </w:ins>
      <w:r>
        <w:rPr>
          <w:lang w:eastAsia="en-GB"/>
        </w:rPr>
        <w:t xml:space="preserve"> heavily depend</w:t>
      </w:r>
      <w:del w:id="691" w:author="Nick Ward" w:date="2011-10-03T18:06:00Z">
        <w:r w:rsidDel="00EB0098">
          <w:rPr>
            <w:lang w:eastAsia="en-GB"/>
          </w:rPr>
          <w:delText>s</w:delText>
        </w:r>
      </w:del>
      <w:r>
        <w:rPr>
          <w:lang w:eastAsia="en-GB"/>
        </w:rPr>
        <w:t xml:space="preserve"> on the different available technologies.</w:t>
      </w:r>
    </w:p>
    <w:p w14:paraId="270C0EFE" w14:textId="77777777" w:rsidR="000B2F50" w:rsidRDefault="000B2F50" w:rsidP="000B2F50">
      <w:pPr>
        <w:pStyle w:val="BodyText"/>
        <w:rPr>
          <w:lang w:eastAsia="en-GB"/>
        </w:rPr>
      </w:pPr>
      <w:r>
        <w:rPr>
          <w:lang w:eastAsia="en-GB"/>
        </w:rPr>
        <w:t xml:space="preserve">At the current stage even high grade </w:t>
      </w:r>
      <w:ins w:id="692" w:author="Nick Ward" w:date="2011-10-03T18:06:00Z">
        <w:r w:rsidR="00EB0098">
          <w:rPr>
            <w:lang w:eastAsia="en-GB"/>
          </w:rPr>
          <w:t>inertial systems</w:t>
        </w:r>
      </w:ins>
      <w:del w:id="693" w:author="Nick Ward" w:date="2011-10-03T18:06:00Z">
        <w:r w:rsidDel="00EB0098">
          <w:rPr>
            <w:lang w:eastAsia="en-GB"/>
          </w:rPr>
          <w:delText>INS</w:delText>
        </w:r>
      </w:del>
      <w:r>
        <w:rPr>
          <w:lang w:eastAsia="en-GB"/>
        </w:rPr>
        <w:t xml:space="preserve"> cannot be considered as a primary backup to GNSS positioning sensors.</w:t>
      </w:r>
    </w:p>
    <w:p w14:paraId="14A7F5ED" w14:textId="77777777" w:rsidR="000B2F50" w:rsidRDefault="000B2F50" w:rsidP="000B2F50">
      <w:pPr>
        <w:pStyle w:val="BodyText"/>
        <w:rPr>
          <w:lang w:eastAsia="en-GB"/>
        </w:rPr>
      </w:pPr>
      <w:r>
        <w:rPr>
          <w:lang w:eastAsia="en-GB"/>
        </w:rPr>
        <w:t xml:space="preserve">It is necessary to integrate </w:t>
      </w:r>
      <w:ins w:id="694" w:author="Nick Ward" w:date="2011-10-03T18:07:00Z">
        <w:r w:rsidR="00EB0098">
          <w:rPr>
            <w:lang w:eastAsia="en-GB"/>
          </w:rPr>
          <w:t>inertial systems</w:t>
        </w:r>
      </w:ins>
      <w:del w:id="695" w:author="Nick Ward" w:date="2011-10-03T18:07:00Z">
        <w:r w:rsidDel="00EB0098">
          <w:rPr>
            <w:lang w:eastAsia="en-GB"/>
          </w:rPr>
          <w:delText>INS</w:delText>
        </w:r>
      </w:del>
      <w:r>
        <w:rPr>
          <w:lang w:eastAsia="en-GB"/>
        </w:rPr>
        <w:t xml:space="preserve"> with other sensors like speed log, magnetic sensors or with GNSS to compensate for the drift in positioning errors.</w:t>
      </w:r>
    </w:p>
    <w:p w14:paraId="0A923BCD" w14:textId="77777777" w:rsidR="000B2F50" w:rsidRDefault="000B2F50" w:rsidP="000B2F50">
      <w:pPr>
        <w:pStyle w:val="BodyText"/>
        <w:rPr>
          <w:lang w:eastAsia="en-GB"/>
        </w:rPr>
      </w:pPr>
      <w:r>
        <w:rPr>
          <w:lang w:eastAsia="en-GB"/>
        </w:rPr>
        <w:t>However, low-cost inertial systems are developing and it is possible that in future their performance may make them useful as a short-term backup and they may also have a role in improving integrity and position stability.</w:t>
      </w:r>
    </w:p>
    <w:p w14:paraId="270CCB84" w14:textId="77777777" w:rsidR="000B2F50" w:rsidRDefault="000B2F50" w:rsidP="000B2F50">
      <w:pPr>
        <w:pStyle w:val="BodyText"/>
        <w:rPr>
          <w:lang w:eastAsia="en-GB"/>
        </w:rPr>
      </w:pPr>
      <w:r>
        <w:rPr>
          <w:lang w:eastAsia="en-GB"/>
        </w:rPr>
        <w:t>Inertial systems are already used in combination with GNSS on some vessels for specialised applications, such as hydrographic survey, where the short-term stability of position is valuable.</w:t>
      </w:r>
    </w:p>
    <w:p w14:paraId="30E84897" w14:textId="77777777" w:rsidR="000B2F50" w:rsidRDefault="000B2F50" w:rsidP="000B2F50">
      <w:pPr>
        <w:pStyle w:val="Heading2"/>
        <w:rPr>
          <w:lang w:eastAsia="en-GB"/>
        </w:rPr>
      </w:pPr>
      <w:bookmarkStart w:id="696" w:name="_Toc244956714"/>
      <w:r>
        <w:rPr>
          <w:lang w:eastAsia="en-GB"/>
        </w:rPr>
        <w:t>Integration of visual information</w:t>
      </w:r>
      <w:bookmarkEnd w:id="696"/>
    </w:p>
    <w:p w14:paraId="5A35A730" w14:textId="77777777" w:rsidR="000A5418" w:rsidRDefault="000A5418" w:rsidP="000A5418">
      <w:pPr>
        <w:pStyle w:val="BodyText"/>
        <w:rPr>
          <w:lang w:eastAsia="en-GB"/>
        </w:rPr>
      </w:pPr>
      <w:r>
        <w:rPr>
          <w:lang w:eastAsia="en-GB"/>
        </w:rPr>
        <w:t xml:space="preserve">An ‘electronic </w:t>
      </w:r>
      <w:proofErr w:type="spellStart"/>
      <w:r>
        <w:rPr>
          <w:lang w:eastAsia="en-GB"/>
        </w:rPr>
        <w:t>pelorus</w:t>
      </w:r>
      <w:proofErr w:type="spellEnd"/>
      <w:r>
        <w:rPr>
          <w:lang w:eastAsia="en-GB"/>
        </w:rPr>
        <w:t>’ is proposed, which would enhance the functionality of the traditional shipboard compass for taking bearings of fixed and floating objects, by capturing bearings that would then be automatically recorded for use within the electronic navigation system.</w:t>
      </w:r>
    </w:p>
    <w:p w14:paraId="575BD093" w14:textId="77777777" w:rsidR="000A5418" w:rsidRDefault="000A5418" w:rsidP="000A5418">
      <w:pPr>
        <w:pStyle w:val="BodyText"/>
        <w:rPr>
          <w:lang w:eastAsia="en-GB"/>
        </w:rPr>
      </w:pPr>
      <w:r>
        <w:rPr>
          <w:lang w:eastAsia="en-GB"/>
        </w:rPr>
        <w:t xml:space="preserve">An integrated electronic </w:t>
      </w:r>
      <w:proofErr w:type="spellStart"/>
      <w:r>
        <w:rPr>
          <w:lang w:eastAsia="en-GB"/>
        </w:rPr>
        <w:t>pelorus</w:t>
      </w:r>
      <w:proofErr w:type="spellEnd"/>
      <w:r>
        <w:rPr>
          <w:lang w:eastAsia="en-GB"/>
        </w:rPr>
        <w:t xml:space="preserve"> must be capable of visually sighting an object and transferring a line of position (LOP) to an electronic navigation system display, possibly by pulling a trigger or pressing a button.  Further functionality may include:</w:t>
      </w:r>
    </w:p>
    <w:p w14:paraId="785D8611" w14:textId="77777777" w:rsidR="000A5418" w:rsidRDefault="000A5418" w:rsidP="003657D5">
      <w:pPr>
        <w:pStyle w:val="List1"/>
      </w:pPr>
      <w:r>
        <w:t>The ability, once an object has been sighted, to automatically cross-reference it through a graphical means with charted features, or using databases such as lists of lights, sailing directions or a world fleet database.  This might result in the cross reference being made through AIS technology so that once an object, such as a lighthouse or another vessel, has been sighted a photographic image and characteristics of the object is simultaneously displayed.</w:t>
      </w:r>
    </w:p>
    <w:p w14:paraId="36ED453E" w14:textId="77777777" w:rsidR="000A5418" w:rsidRDefault="000A5418" w:rsidP="003657D5">
      <w:pPr>
        <w:pStyle w:val="List1"/>
      </w:pPr>
      <w:r>
        <w:t>Bearings of other vessels, taken to assess risk of collision, may be associated with other target tracking features from radar or AIS to offer more effective tracking and to provide information redundancy and inter</w:t>
      </w:r>
      <w:r w:rsidR="00151B9B">
        <w:t>nal confirmation and checking.</w:t>
      </w:r>
    </w:p>
    <w:p w14:paraId="47863A28" w14:textId="77777777" w:rsidR="000A5418" w:rsidRDefault="000A5418" w:rsidP="003657D5">
      <w:pPr>
        <w:pStyle w:val="List1"/>
      </w:pPr>
      <w:r>
        <w:t xml:space="preserve">Visual images from the </w:t>
      </w:r>
      <w:proofErr w:type="spellStart"/>
      <w:r>
        <w:t>pelorus</w:t>
      </w:r>
      <w:proofErr w:type="spellEnd"/>
      <w:r>
        <w:t xml:space="preserve"> may be able to be enhanced with low-light or infrared technology.</w:t>
      </w:r>
    </w:p>
    <w:p w14:paraId="0371FA2F" w14:textId="77777777" w:rsidR="000B2F50" w:rsidRDefault="000A5418" w:rsidP="003657D5">
      <w:pPr>
        <w:pStyle w:val="List1"/>
      </w:pPr>
      <w:r>
        <w:t xml:space="preserve">LOPs taken with the </w:t>
      </w:r>
      <w:proofErr w:type="spellStart"/>
      <w:r>
        <w:t>pelorus</w:t>
      </w:r>
      <w:proofErr w:type="spellEnd"/>
      <w:r>
        <w:t xml:space="preserve"> may be recorded within the Voyage Data Recorder (VDR) or other equipment so that a Master can assess the level of activity of </w:t>
      </w:r>
      <w:proofErr w:type="spellStart"/>
      <w:r>
        <w:t>watchkeepers</w:t>
      </w:r>
      <w:proofErr w:type="spellEnd"/>
      <w:r>
        <w:t>.</w:t>
      </w:r>
    </w:p>
    <w:p w14:paraId="469794E5" w14:textId="77777777" w:rsidR="000B2F50" w:rsidRDefault="000A5418" w:rsidP="000A5418">
      <w:pPr>
        <w:pStyle w:val="Heading2"/>
        <w:rPr>
          <w:lang w:eastAsia="en-GB"/>
        </w:rPr>
      </w:pPr>
      <w:bookmarkStart w:id="697" w:name="_Toc244956715"/>
      <w:r>
        <w:rPr>
          <w:lang w:eastAsia="en-GB"/>
        </w:rPr>
        <w:t>Terrain Referenced Navigation</w:t>
      </w:r>
      <w:bookmarkEnd w:id="697"/>
    </w:p>
    <w:p w14:paraId="4037FB65" w14:textId="77777777" w:rsidR="000A5418" w:rsidRDefault="000A5418" w:rsidP="000A5418">
      <w:pPr>
        <w:pStyle w:val="BodyText"/>
        <w:rPr>
          <w:lang w:eastAsia="en-GB"/>
        </w:rPr>
      </w:pPr>
      <w:r>
        <w:rPr>
          <w:lang w:eastAsia="en-GB"/>
        </w:rPr>
        <w:t>Another potential source of position information is the use of a vector chart together with echo sounder measurements, using a map matching algorithm based on a digital terrain model (DTM) to correlate measured depths against known charted data.</w:t>
      </w:r>
    </w:p>
    <w:p w14:paraId="3EB4223D" w14:textId="77777777" w:rsidR="000A5418" w:rsidRDefault="000A5418" w:rsidP="000A5418">
      <w:pPr>
        <w:pStyle w:val="BodyText"/>
        <w:rPr>
          <w:lang w:eastAsia="en-GB"/>
        </w:rPr>
      </w:pPr>
      <w:r>
        <w:rPr>
          <w:lang w:eastAsia="en-GB"/>
        </w:rPr>
        <w:t>The terrain navigation system (TNS) can be viewed as an independent component of the navigation system whose primary function is to provide position measurements.  Such a TNS could be integrated together with the inertial navigation system (INS) and the connected GNSS receiver.  In other systems it might integrate with a dead-reckoning system or serve as an independent position source.  Terrain navigation can also enhance the total navigational integrity by providing a position estimate supplementary to INS and GNSS.  This is of interest for instance for vessels when they operate in an area where GNSS can be subject to jamming or spoofing.  TNS are currently tested and used for navigation in autonomous underwater vehicles and on submarines.</w:t>
      </w:r>
    </w:p>
    <w:p w14:paraId="1F92621E" w14:textId="77777777" w:rsidR="000A5418" w:rsidRDefault="000A5418" w:rsidP="000A5418">
      <w:pPr>
        <w:pStyle w:val="BodyText"/>
        <w:rPr>
          <w:lang w:eastAsia="en-GB"/>
        </w:rPr>
      </w:pPr>
      <w:r>
        <w:rPr>
          <w:lang w:eastAsia="en-GB"/>
        </w:rPr>
        <w:lastRenderedPageBreak/>
        <w:t xml:space="preserve">The terrain correlation processor can be connected to INS to run the terrain correlation. Calculated position fix and associated uncertainty is sent back to the navigation system to limit the position error drift.  The terrain correlation processor runs with any sensor providing bathymetric data, for instance a </w:t>
      </w:r>
      <w:proofErr w:type="spellStart"/>
      <w:r>
        <w:rPr>
          <w:lang w:eastAsia="en-GB"/>
        </w:rPr>
        <w:t>multibeam</w:t>
      </w:r>
      <w:proofErr w:type="spellEnd"/>
      <w:r>
        <w:rPr>
          <w:lang w:eastAsia="en-GB"/>
        </w:rPr>
        <w:t xml:space="preserve"> echo sound</w:t>
      </w:r>
      <w:r w:rsidR="00001B74">
        <w:rPr>
          <w:lang w:eastAsia="en-GB"/>
        </w:rPr>
        <w:t>er or single beam echo sounder.</w:t>
      </w:r>
    </w:p>
    <w:p w14:paraId="4DCAD836" w14:textId="77777777" w:rsidR="000A5418" w:rsidRDefault="000A5418" w:rsidP="000A5418">
      <w:pPr>
        <w:pStyle w:val="BodyText"/>
        <w:rPr>
          <w:lang w:eastAsia="en-GB"/>
        </w:rPr>
      </w:pPr>
      <w:r>
        <w:rPr>
          <w:lang w:eastAsia="en-GB"/>
        </w:rPr>
        <w:t>One essential issue for the use of the TNS is that the available digital terrain models often have poor resolution and accuracy, except for dedicated areas where accurate high resolution (1 – 10 m horizontal resolution) DTMs have been surveyed.  Terrain navigation accuracy depends on algorithm characteristics, sensor accuracy, map accuracy, map resolution and not least terrain suitability. All terrain navigation algorithms need te</w:t>
      </w:r>
      <w:r w:rsidR="00001B74">
        <w:rPr>
          <w:lang w:eastAsia="en-GB"/>
        </w:rPr>
        <w:t>rrain variation to work at all.</w:t>
      </w:r>
    </w:p>
    <w:p w14:paraId="79D57C1C" w14:textId="77777777" w:rsidR="000A5418" w:rsidRDefault="000A5418" w:rsidP="000A5418">
      <w:pPr>
        <w:pStyle w:val="BodyText"/>
        <w:rPr>
          <w:lang w:eastAsia="en-GB"/>
        </w:rPr>
      </w:pPr>
      <w:r>
        <w:rPr>
          <w:lang w:eastAsia="en-GB"/>
        </w:rPr>
        <w:t>Within the context of e-Navigation, it is feasible for each vessel to continuously log echo sounder information against current position information, and relay this information to a shore station.  Shore authorities may then conduct ongoing automatic checks of this information in comparison with the electronic chart, with the aim of identifying erroneous:</w:t>
      </w:r>
    </w:p>
    <w:p w14:paraId="0E073EFA" w14:textId="77777777" w:rsidR="000A5418" w:rsidRDefault="003657D5" w:rsidP="000A5418">
      <w:pPr>
        <w:pStyle w:val="Bullet1"/>
      </w:pPr>
      <w:r>
        <w:t>i</w:t>
      </w:r>
      <w:r w:rsidR="000A5418">
        <w:t>nformation, indic</w:t>
      </w:r>
      <w:r>
        <w:t>ative of PNT system failure or spoofed</w:t>
      </w:r>
      <w:r w:rsidR="000A5418">
        <w:t xml:space="preserve"> data;</w:t>
      </w:r>
    </w:p>
    <w:p w14:paraId="4707B996" w14:textId="77777777" w:rsidR="000B2F50" w:rsidRDefault="003657D5" w:rsidP="000A5418">
      <w:pPr>
        <w:pStyle w:val="Bullet1"/>
      </w:pPr>
      <w:proofErr w:type="gramStart"/>
      <w:r>
        <w:t>h</w:t>
      </w:r>
      <w:r w:rsidR="000A5418">
        <w:t>ydrographic</w:t>
      </w:r>
      <w:proofErr w:type="gramEnd"/>
      <w:r w:rsidR="000A5418">
        <w:t xml:space="preserve"> data, or indicating areas requiring new survey.</w:t>
      </w:r>
    </w:p>
    <w:p w14:paraId="0E679540" w14:textId="77777777" w:rsidR="001A2B50" w:rsidRPr="00371BEF" w:rsidRDefault="000A5418" w:rsidP="00A14A4B">
      <w:pPr>
        <w:pStyle w:val="Heading1"/>
      </w:pPr>
      <w:bookmarkStart w:id="698" w:name="_Toc244956716"/>
      <w:r>
        <w:t xml:space="preserve">The </w:t>
      </w:r>
      <w:r>
        <w:rPr>
          <w:caps w:val="0"/>
        </w:rPr>
        <w:t>e</w:t>
      </w:r>
      <w:r w:rsidR="003657D5">
        <w:t xml:space="preserve">-Navigation </w:t>
      </w:r>
      <w:r w:rsidR="00206BF0">
        <w:t>Integrat</w:t>
      </w:r>
      <w:r>
        <w:t xml:space="preserve">ed PNT </w:t>
      </w:r>
      <w:ins w:id="699" w:author="alang" w:date="2012-09-27T09:15:00Z">
        <w:r w:rsidR="0026734B">
          <w:t xml:space="preserve">CONCEPT </w:t>
        </w:r>
      </w:ins>
      <w:del w:id="700" w:author="alang" w:date="2012-09-27T09:15:00Z">
        <w:r w:rsidDel="0026734B">
          <w:delText>Device</w:delText>
        </w:r>
      </w:del>
      <w:bookmarkEnd w:id="698"/>
    </w:p>
    <w:p w14:paraId="36D55EFD" w14:textId="77777777" w:rsidR="0036505F" w:rsidRDefault="0036505F" w:rsidP="00A24C6F">
      <w:pPr>
        <w:pStyle w:val="BodyText"/>
        <w:rPr>
          <w:lang w:eastAsia="de-DE"/>
        </w:rPr>
      </w:pPr>
      <w:r>
        <w:rPr>
          <w:lang w:eastAsia="de-DE"/>
        </w:rPr>
        <w:t>It is envisaged that an integrated radio navigation device may be considered to be a core component of any e-Navigation equipment fit. Within e-Navigation an open and modular integrated PNT concept was developed</w:t>
      </w:r>
      <w:r>
        <w:rPr>
          <w:rStyle w:val="FootnoteReference"/>
          <w:lang w:eastAsia="de-DE"/>
        </w:rPr>
        <w:footnoteReference w:id="12"/>
      </w:r>
      <w:r>
        <w:rPr>
          <w:lang w:eastAsia="de-DE"/>
        </w:rPr>
        <w:t xml:space="preserve"> to provide resilient position navigation and timing data. The proposed PNT concept uses any available IMO recognised radio navigation system simultaneously to provide the best electronic position fix for the ship. Furthermore t</w:t>
      </w:r>
      <w:r w:rsidRPr="000816A1">
        <w:t xml:space="preserve">he PNT concept supports the exploitation of modernization processes in radio navigation systems (space-based and terrestrial), ship-side sensors and shore-side services.  </w:t>
      </w:r>
      <w:r>
        <w:t>In addition t</w:t>
      </w:r>
      <w:r w:rsidRPr="0042381B">
        <w:t>he PNT</w:t>
      </w:r>
      <w:r>
        <w:t xml:space="preserve"> concept</w:t>
      </w:r>
      <w:r w:rsidRPr="0042381B">
        <w:t xml:space="preserve"> is an open framework supporting the usage of any sensors, services and data sources improving the accuracy or assessing the integrity of provided PNT data and applied components.</w:t>
      </w:r>
    </w:p>
    <w:p w14:paraId="32A9E63B" w14:textId="77777777" w:rsidR="00565A6E" w:rsidRDefault="0036505F">
      <w:r w:rsidRPr="0042381B">
        <w:t xml:space="preserve">The “Integrated PNT </w:t>
      </w:r>
      <w:r>
        <w:t>System</w:t>
      </w:r>
      <w:r w:rsidRPr="0042381B">
        <w:t>” is the required overlay of GNSS</w:t>
      </w:r>
      <w:r>
        <w:t xml:space="preserve"> as part of WWRNS</w:t>
      </w:r>
      <w:r w:rsidRPr="0042381B">
        <w:t>, shore-side PNT services (PNT relevant MSP), ship</w:t>
      </w:r>
      <w:r>
        <w:t>-side</w:t>
      </w:r>
      <w:r w:rsidRPr="0042381B">
        <w:t xml:space="preserve"> components (PNT Module), and communication links, whose integrated use ensure</w:t>
      </w:r>
      <w:r>
        <w:t>s</w:t>
      </w:r>
      <w:r w:rsidRPr="0042381B">
        <w:t xml:space="preserve"> the accurate and reliable provision of ships’ PNT data to applications during all phases of vessel navigation in a timely, complete and unambiguous manner (</w:t>
      </w:r>
      <w:del w:id="705" w:author="alang" w:date="2012-09-26T23:41:00Z">
        <w:r w:rsidR="00D27911" w:rsidDel="001852AE">
          <w:fldChar w:fldCharType="begin"/>
        </w:r>
        <w:r w:rsidR="00A24C6F" w:rsidDel="001852AE">
          <w:delInstrText xml:space="preserve"> REF _Ref336465207 \h  \* MERGEFORMAT </w:delInstrText>
        </w:r>
        <w:r w:rsidR="00D27911" w:rsidDel="001852AE">
          <w:fldChar w:fldCharType="separate"/>
        </w:r>
        <w:r w:rsidR="00A24C6F" w:rsidDel="001852AE">
          <w:delText xml:space="preserve">Figure </w:delText>
        </w:r>
        <w:r w:rsidR="00A24C6F" w:rsidDel="001852AE">
          <w:rPr>
            <w:noProof/>
          </w:rPr>
          <w:delText>1</w:delText>
        </w:r>
        <w:r w:rsidR="00D27911" w:rsidDel="001852AE">
          <w:fldChar w:fldCharType="end"/>
        </w:r>
      </w:del>
      <w:ins w:id="706" w:author="alang" w:date="2012-09-26T23:42:00Z">
        <w:r w:rsidR="00D27911">
          <w:fldChar w:fldCharType="begin"/>
        </w:r>
        <w:r w:rsidR="001852AE">
          <w:instrText xml:space="preserve"> REF _Ref336466268 \n \h </w:instrText>
        </w:r>
      </w:ins>
      <w:r w:rsidR="00D27911">
        <w:fldChar w:fldCharType="separate"/>
      </w:r>
      <w:ins w:id="707" w:author="alang" w:date="2012-09-26T23:42:00Z">
        <w:r w:rsidR="001852AE">
          <w:t>Figure 4</w:t>
        </w:r>
        <w:r w:rsidR="00D27911">
          <w:fldChar w:fldCharType="end"/>
        </w:r>
      </w:ins>
      <w:r w:rsidRPr="0042381B">
        <w:t>).</w:t>
      </w:r>
    </w:p>
    <w:p w14:paraId="3AF22280" w14:textId="77777777" w:rsidR="00741071" w:rsidRDefault="00A24C6F">
      <w:pPr>
        <w:pPrChange w:id="708" w:author="alang" w:date="2012-09-26T23:29:00Z">
          <w:pPr>
            <w:jc w:val="left"/>
          </w:pPr>
        </w:pPrChange>
      </w:pPr>
      <w:bookmarkStart w:id="709" w:name="OLE_LINK1"/>
      <w:bookmarkStart w:id="710" w:name="OLE_LINK2"/>
      <w:r>
        <w:rPr>
          <w:lang w:val="en-US"/>
        </w:rPr>
        <w:t xml:space="preserve">The PNT concept makes use of shore services as offered by </w:t>
      </w:r>
      <w:r w:rsidRPr="0042381B">
        <w:t xml:space="preserve">augmentation </w:t>
      </w:r>
      <w:r>
        <w:t>services</w:t>
      </w:r>
      <w:r w:rsidRPr="0042381B">
        <w:t>,</w:t>
      </w:r>
      <w:r>
        <w:t xml:space="preserve"> backup services and </w:t>
      </w:r>
      <w:r w:rsidRPr="0042381B">
        <w:t xml:space="preserve">the application of future </w:t>
      </w:r>
      <w:r>
        <w:t xml:space="preserve">PNT relevant </w:t>
      </w:r>
      <w:r w:rsidRPr="0042381B">
        <w:t>MSI (Maritime Safety Information)</w:t>
      </w:r>
      <w:r>
        <w:t>.</w:t>
      </w:r>
      <w:r w:rsidRPr="0042381B">
        <w:t xml:space="preserve"> </w:t>
      </w:r>
    </w:p>
    <w:p w14:paraId="762263C2" w14:textId="77777777" w:rsidR="00741071" w:rsidRDefault="00A24C6F">
      <w:pPr>
        <w:pPrChange w:id="711" w:author="alang" w:date="2012-09-26T23:29:00Z">
          <w:pPr>
            <w:jc w:val="left"/>
          </w:pPr>
        </w:pPrChange>
      </w:pPr>
      <w:r>
        <w:t xml:space="preserve">On the ship the PNT concept consists of a </w:t>
      </w:r>
      <w:r w:rsidRPr="008A3F34">
        <w:rPr>
          <w:lang w:val="en-US"/>
        </w:rPr>
        <w:t xml:space="preserve">PNT unit </w:t>
      </w:r>
      <w:bookmarkEnd w:id="709"/>
      <w:bookmarkEnd w:id="710"/>
      <w:r>
        <w:rPr>
          <w:lang w:val="en-US"/>
        </w:rPr>
        <w:t>included</w:t>
      </w:r>
      <w:r w:rsidRPr="008A3F34">
        <w:rPr>
          <w:lang w:val="en-US"/>
        </w:rPr>
        <w:t xml:space="preserve"> as part of </w:t>
      </w:r>
      <w:r>
        <w:rPr>
          <w:lang w:val="en-US"/>
        </w:rPr>
        <w:t xml:space="preserve">an </w:t>
      </w:r>
      <w:r w:rsidRPr="008A3F34">
        <w:rPr>
          <w:lang w:val="en-US"/>
        </w:rPr>
        <w:t xml:space="preserve">advanced </w:t>
      </w:r>
      <w:r>
        <w:rPr>
          <w:lang w:val="en-US"/>
        </w:rPr>
        <w:t>integrated navigation system</w:t>
      </w:r>
      <w:r w:rsidRPr="008A3F34">
        <w:rPr>
          <w:lang w:val="en-US"/>
        </w:rPr>
        <w:t xml:space="preserve"> </w:t>
      </w:r>
      <w:r w:rsidR="002522BB">
        <w:rPr>
          <w:lang w:val="en-US"/>
        </w:rPr>
        <w:t xml:space="preserve">(INS) </w:t>
      </w:r>
      <w:r w:rsidRPr="008A3F34">
        <w:rPr>
          <w:lang w:val="en-US"/>
        </w:rPr>
        <w:t>(</w:t>
      </w:r>
      <w:ins w:id="712" w:author="alang" w:date="2012-09-26T23:42:00Z">
        <w:r w:rsidR="00D27911">
          <w:rPr>
            <w:lang w:val="en-US"/>
          </w:rPr>
          <w:fldChar w:fldCharType="begin"/>
        </w:r>
        <w:r w:rsidR="001852AE">
          <w:rPr>
            <w:lang w:val="en-US"/>
          </w:rPr>
          <w:instrText xml:space="preserve"> REF _Ref336466276 \n \h </w:instrText>
        </w:r>
      </w:ins>
      <w:r w:rsidR="00D27911">
        <w:rPr>
          <w:lang w:val="en-US"/>
        </w:rPr>
      </w:r>
      <w:r w:rsidR="00D27911">
        <w:rPr>
          <w:lang w:val="en-US"/>
        </w:rPr>
        <w:fldChar w:fldCharType="separate"/>
      </w:r>
      <w:ins w:id="713" w:author="alang" w:date="2012-09-26T23:42:00Z">
        <w:r w:rsidR="001852AE">
          <w:rPr>
            <w:lang w:val="en-US"/>
          </w:rPr>
          <w:t>Figure 5</w:t>
        </w:r>
        <w:r w:rsidR="00D27911">
          <w:rPr>
            <w:lang w:val="en-US"/>
          </w:rPr>
          <w:fldChar w:fldCharType="end"/>
        </w:r>
      </w:ins>
      <w:del w:id="714" w:author="alang" w:date="2012-09-26T23:42:00Z">
        <w:r w:rsidR="00D27911" w:rsidDel="001852AE">
          <w:rPr>
            <w:lang w:val="en-US"/>
          </w:rPr>
          <w:fldChar w:fldCharType="begin"/>
        </w:r>
        <w:r w:rsidDel="001852AE">
          <w:rPr>
            <w:lang w:val="en-US"/>
          </w:rPr>
          <w:delInstrText xml:space="preserve"> REF _Ref336465420 \h  \* MERGEFORMAT </w:delInstrText>
        </w:r>
        <w:r w:rsidR="00D27911" w:rsidDel="001852AE">
          <w:rPr>
            <w:lang w:val="en-US"/>
          </w:rPr>
        </w:r>
        <w:r w:rsidR="00D27911" w:rsidDel="001852AE">
          <w:rPr>
            <w:lang w:val="en-US"/>
          </w:rPr>
          <w:fldChar w:fldCharType="separate"/>
        </w:r>
        <w:r w:rsidDel="001852AE">
          <w:delText xml:space="preserve">Figure </w:delText>
        </w:r>
        <w:r w:rsidDel="001852AE">
          <w:rPr>
            <w:noProof/>
          </w:rPr>
          <w:delText>2</w:delText>
        </w:r>
        <w:r w:rsidR="00D27911" w:rsidDel="001852AE">
          <w:rPr>
            <w:lang w:val="en-US"/>
          </w:rPr>
          <w:fldChar w:fldCharType="end"/>
        </w:r>
      </w:del>
      <w:r w:rsidRPr="008A3F34">
        <w:rPr>
          <w:lang w:val="en-US"/>
        </w:rPr>
        <w:t>)</w:t>
      </w:r>
      <w:r>
        <w:t xml:space="preserve"> and enables the use of a variety of PNT relevant sensors and sources. Their combined use exploits the available redundancy by processing raw data to generate the best PNT.</w:t>
      </w:r>
      <w:r w:rsidRPr="0042381B">
        <w:t xml:space="preserve"> </w:t>
      </w:r>
      <w:r>
        <w:t xml:space="preserve">Through </w:t>
      </w:r>
      <w:r w:rsidRPr="0042381B">
        <w:t xml:space="preserve">integrity monitoring the PNT unit has the potential to identify and provide the best PNT data and to indicate the current accuracy and integrity. </w:t>
      </w:r>
      <w:r>
        <w:t>Today’s INS concept supports the integrated PNT approach.</w:t>
      </w:r>
    </w:p>
    <w:p w14:paraId="205A12D3" w14:textId="77777777" w:rsidR="00A24C6F" w:rsidRDefault="00A24C6F" w:rsidP="0036505F"/>
    <w:p w14:paraId="3A90DA2E" w14:textId="77777777" w:rsidR="00741071" w:rsidRDefault="001852AE">
      <w:pPr>
        <w:keepNext/>
        <w:pPrChange w:id="715" w:author="alang" w:date="2012-09-26T23:23:00Z">
          <w:pPr/>
        </w:pPrChange>
      </w:pPr>
      <w:r>
        <w:rPr>
          <w:noProof/>
          <w:lang w:val="en-US"/>
        </w:rPr>
        <w:lastRenderedPageBreak/>
        <w:drawing>
          <wp:inline distT="0" distB="0" distL="0" distR="0" wp14:anchorId="62AF5341" wp14:editId="7B19D5D4">
            <wp:extent cx="5760720" cy="3073261"/>
            <wp:effectExtent l="19050" t="0" r="0" b="0"/>
            <wp:docPr id="2" name="Picture 1" descr="Foli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lie1"/>
                    <pic:cNvPicPr>
                      <a:picLocks noChangeAspect="1" noChangeArrowheads="1"/>
                    </pic:cNvPicPr>
                  </pic:nvPicPr>
                  <pic:blipFill>
                    <a:blip r:embed="rId15" cstate="print"/>
                    <a:srcRect t="26956" b="1910"/>
                    <a:stretch>
                      <a:fillRect/>
                    </a:stretch>
                  </pic:blipFill>
                  <pic:spPr bwMode="auto">
                    <a:xfrm>
                      <a:off x="0" y="0"/>
                      <a:ext cx="5760720" cy="3073261"/>
                    </a:xfrm>
                    <a:prstGeom prst="rect">
                      <a:avLst/>
                    </a:prstGeom>
                    <a:noFill/>
                    <a:ln w="9525">
                      <a:noFill/>
                      <a:miter lim="800000"/>
                      <a:headEnd/>
                      <a:tailEnd/>
                    </a:ln>
                  </pic:spPr>
                </pic:pic>
              </a:graphicData>
            </a:graphic>
          </wp:inline>
        </w:drawing>
      </w:r>
    </w:p>
    <w:p w14:paraId="620EF305" w14:textId="77777777" w:rsidR="00741071" w:rsidRDefault="00A24C6F">
      <w:pPr>
        <w:pStyle w:val="Figure"/>
        <w:rPr>
          <w:rFonts w:cs="Arial"/>
        </w:rPr>
        <w:pPrChange w:id="716" w:author="alang" w:date="2012-09-26T23:41:00Z">
          <w:pPr>
            <w:pStyle w:val="Caption"/>
            <w:jc w:val="center"/>
          </w:pPr>
        </w:pPrChange>
      </w:pPr>
      <w:bookmarkStart w:id="717" w:name="_Ref336465207"/>
      <w:del w:id="718" w:author="alang" w:date="2012-09-26T23:41:00Z">
        <w:r w:rsidRPr="001852AE" w:rsidDel="001852AE">
          <w:delText>Fi</w:delText>
        </w:r>
      </w:del>
      <w:del w:id="719" w:author="alang" w:date="2012-09-26T23:40:00Z">
        <w:r w:rsidRPr="001852AE" w:rsidDel="001852AE">
          <w:delText>gu</w:delText>
        </w:r>
      </w:del>
      <w:del w:id="720" w:author="alang" w:date="2012-09-26T23:41:00Z">
        <w:r w:rsidRPr="001852AE" w:rsidDel="001852AE">
          <w:delText xml:space="preserve">re </w:delText>
        </w:r>
        <w:r w:rsidR="00D27911" w:rsidRPr="00D27911" w:rsidDel="001852AE">
          <w:fldChar w:fldCharType="begin"/>
        </w:r>
        <w:r w:rsidRPr="001852AE" w:rsidDel="001852AE">
          <w:delInstrText xml:space="preserve"> SEQ Figure \* ARABIC </w:delInstrText>
        </w:r>
        <w:r w:rsidR="00D27911" w:rsidRPr="00D27911" w:rsidDel="001852AE">
          <w:fldChar w:fldCharType="separate"/>
        </w:r>
        <w:r w:rsidR="00D27911" w:rsidRPr="00D27911">
          <w:rPr>
            <w:rPrChange w:id="721" w:author="alang" w:date="2012-09-26T23:40:00Z">
              <w:rPr>
                <w:noProof/>
                <w:color w:val="0000FF"/>
                <w:u w:val="single"/>
              </w:rPr>
            </w:rPrChange>
          </w:rPr>
          <w:delText>1</w:delText>
        </w:r>
        <w:r w:rsidR="00D27911" w:rsidRPr="00D27911" w:rsidDel="001852AE">
          <w:rPr>
            <w:rPrChange w:id="722" w:author="alang" w:date="2012-09-26T23:40:00Z">
              <w:rPr>
                <w:color w:val="0000FF"/>
                <w:u w:val="single"/>
              </w:rPr>
            </w:rPrChange>
          </w:rPr>
          <w:fldChar w:fldCharType="end"/>
        </w:r>
        <w:bookmarkEnd w:id="717"/>
        <w:r w:rsidR="0036505F" w:rsidDel="001852AE">
          <w:rPr>
            <w:rFonts w:cs="Arial"/>
          </w:rPr>
          <w:delText>:</w:delText>
        </w:r>
      </w:del>
      <w:r w:rsidR="0036505F">
        <w:rPr>
          <w:rFonts w:cs="Arial"/>
        </w:rPr>
        <w:t xml:space="preserve"> </w:t>
      </w:r>
      <w:bookmarkStart w:id="723" w:name="_Ref336466268"/>
      <w:bookmarkStart w:id="724" w:name="_Toc336466318"/>
      <w:r w:rsidR="0036505F" w:rsidRPr="0042381B">
        <w:rPr>
          <w:rFonts w:cs="Arial"/>
        </w:rPr>
        <w:t>Generic architecture of the maritime Integrated PNT System</w:t>
      </w:r>
      <w:bookmarkEnd w:id="723"/>
      <w:bookmarkEnd w:id="724"/>
    </w:p>
    <w:p w14:paraId="728DFEA0" w14:textId="77777777" w:rsidR="0036505F" w:rsidRDefault="0036505F" w:rsidP="0036505F">
      <w:pPr>
        <w:jc w:val="left"/>
      </w:pPr>
    </w:p>
    <w:p w14:paraId="4C6E2AF9" w14:textId="77777777" w:rsidR="0036505F" w:rsidRDefault="0036505F" w:rsidP="0036505F"/>
    <w:p w14:paraId="39736D32" w14:textId="77777777" w:rsidR="00741071" w:rsidRDefault="001852AE">
      <w:pPr>
        <w:keepNext/>
        <w:pPrChange w:id="725" w:author="alang" w:date="2012-09-26T23:27:00Z">
          <w:pPr/>
        </w:pPrChange>
      </w:pPr>
      <w:r>
        <w:rPr>
          <w:noProof/>
          <w:lang w:val="en-US"/>
        </w:rPr>
        <w:drawing>
          <wp:inline distT="0" distB="0" distL="0" distR="0" wp14:anchorId="292D1177" wp14:editId="4103C7FD">
            <wp:extent cx="5760720" cy="3676433"/>
            <wp:effectExtent l="19050" t="0" r="0" b="0"/>
            <wp:docPr id="4" name="Picture 3" descr="Foli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lie4"/>
                    <pic:cNvPicPr>
                      <a:picLocks noChangeAspect="1" noChangeArrowheads="1"/>
                    </pic:cNvPicPr>
                  </pic:nvPicPr>
                  <pic:blipFill>
                    <a:blip r:embed="rId16" cstate="print"/>
                    <a:srcRect t="9415" b="5414"/>
                    <a:stretch>
                      <a:fillRect/>
                    </a:stretch>
                  </pic:blipFill>
                  <pic:spPr bwMode="auto">
                    <a:xfrm>
                      <a:off x="0" y="0"/>
                      <a:ext cx="5760720" cy="3676433"/>
                    </a:xfrm>
                    <a:prstGeom prst="rect">
                      <a:avLst/>
                    </a:prstGeom>
                    <a:noFill/>
                    <a:ln w="9525">
                      <a:noFill/>
                      <a:miter lim="800000"/>
                      <a:headEnd/>
                      <a:tailEnd/>
                    </a:ln>
                  </pic:spPr>
                </pic:pic>
              </a:graphicData>
            </a:graphic>
          </wp:inline>
        </w:drawing>
      </w:r>
    </w:p>
    <w:p w14:paraId="1C30EFBB" w14:textId="77777777" w:rsidR="00741071" w:rsidRDefault="00A24C6F">
      <w:pPr>
        <w:pStyle w:val="Figure"/>
        <w:pPrChange w:id="726" w:author="alang" w:date="2012-09-26T23:41:00Z">
          <w:pPr>
            <w:pStyle w:val="Caption"/>
            <w:spacing w:after="240"/>
            <w:jc w:val="center"/>
          </w:pPr>
        </w:pPrChange>
      </w:pPr>
      <w:bookmarkStart w:id="727" w:name="_Ref336465420"/>
      <w:del w:id="728" w:author="alang" w:date="2012-09-26T23:41:00Z">
        <w:r w:rsidDel="001852AE">
          <w:delText xml:space="preserve">Figure </w:delText>
        </w:r>
        <w:r w:rsidR="00D27911" w:rsidDel="001852AE">
          <w:fldChar w:fldCharType="begin"/>
        </w:r>
        <w:r w:rsidDel="001852AE">
          <w:delInstrText xml:space="preserve"> SEQ Figure \* ARABIC </w:delInstrText>
        </w:r>
        <w:r w:rsidR="00D27911" w:rsidDel="001852AE">
          <w:fldChar w:fldCharType="separate"/>
        </w:r>
        <w:r w:rsidDel="001852AE">
          <w:rPr>
            <w:noProof/>
          </w:rPr>
          <w:delText>2</w:delText>
        </w:r>
        <w:r w:rsidR="00D27911" w:rsidDel="001852AE">
          <w:fldChar w:fldCharType="end"/>
        </w:r>
        <w:bookmarkEnd w:id="727"/>
        <w:r w:rsidDel="001852AE">
          <w:delText>:</w:delText>
        </w:r>
        <w:r w:rsidR="0036505F" w:rsidDel="001852AE">
          <w:delText xml:space="preserve"> </w:delText>
        </w:r>
      </w:del>
      <w:bookmarkStart w:id="729" w:name="_Ref336466276"/>
      <w:bookmarkStart w:id="730" w:name="_Toc336466319"/>
      <w:r w:rsidR="0036505F">
        <w:t>ship</w:t>
      </w:r>
      <w:r w:rsidR="0036505F" w:rsidRPr="0042381B">
        <w:t>-side PNT module</w:t>
      </w:r>
      <w:r w:rsidR="0036505F">
        <w:t xml:space="preserve"> with PNT (data processing) Unit</w:t>
      </w:r>
      <w:bookmarkEnd w:id="729"/>
      <w:bookmarkEnd w:id="730"/>
    </w:p>
    <w:p w14:paraId="1C69A73C" w14:textId="77777777" w:rsidR="000A5418" w:rsidDel="0064540A" w:rsidRDefault="000A5418" w:rsidP="000A5418">
      <w:pPr>
        <w:pStyle w:val="BodyText"/>
        <w:rPr>
          <w:del w:id="731" w:author="alang" w:date="2012-09-25T14:24:00Z"/>
          <w:lang w:eastAsia="de-DE"/>
        </w:rPr>
      </w:pPr>
      <w:del w:id="732" w:author="alang" w:date="2012-09-26T23:20:00Z">
        <w:r w:rsidDel="0036505F">
          <w:rPr>
            <w:lang w:eastAsia="de-DE"/>
          </w:rPr>
          <w:delText xml:space="preserve">It is </w:delText>
        </w:r>
        <w:r w:rsidR="00F67BF7" w:rsidDel="0036505F">
          <w:rPr>
            <w:lang w:eastAsia="de-DE"/>
          </w:rPr>
          <w:delText>envisag</w:delText>
        </w:r>
        <w:r w:rsidDel="0036505F">
          <w:rPr>
            <w:lang w:eastAsia="de-DE"/>
          </w:rPr>
          <w:delText xml:space="preserve">ed that an integrated radio navigation device </w:delText>
        </w:r>
        <w:r w:rsidR="00F67BF7" w:rsidDel="0036505F">
          <w:rPr>
            <w:lang w:eastAsia="de-DE"/>
          </w:rPr>
          <w:delText xml:space="preserve">may </w:delText>
        </w:r>
        <w:r w:rsidDel="0036505F">
          <w:rPr>
            <w:lang w:eastAsia="de-DE"/>
          </w:rPr>
          <w:delText xml:space="preserve">be considered to be a core component of any e-Navigation equipment fit.  This is a device using any available IMO recognised radio navigation systems simultaneously to provide the best electronic position fix for the ship.  Proposed components are the various GNSS, space-based and terrestrial augmentation systems as well as terrestrial backup systems.  The shipboard receiver integrates signals from the different available components by combining the pseudo ranges or TOA measurements of all received signals across the individual system boundaries. </w:delText>
        </w:r>
      </w:del>
      <w:del w:id="733" w:author="alang" w:date="2012-09-26T08:17:00Z">
        <w:r w:rsidDel="00655B12">
          <w:rPr>
            <w:lang w:eastAsia="de-DE"/>
          </w:rPr>
          <w:delText xml:space="preserve"> </w:delText>
        </w:r>
      </w:del>
      <w:del w:id="734" w:author="alang" w:date="2012-09-25T14:23:00Z">
        <w:r w:rsidDel="0064540A">
          <w:rPr>
            <w:lang w:eastAsia="de-DE"/>
          </w:rPr>
          <w:delText xml:space="preserve">Such a device would render the different existing individual shipboard radio navigation devices obsolete.  </w:delText>
        </w:r>
      </w:del>
      <w:del w:id="735" w:author="alang" w:date="2012-09-25T14:24:00Z">
        <w:r w:rsidDel="0064540A">
          <w:rPr>
            <w:lang w:eastAsia="de-DE"/>
          </w:rPr>
          <w:delText>Again, such a device also would not require a user interface, because the interaction with the user a</w:delText>
        </w:r>
        <w:r w:rsidR="003657D5" w:rsidDel="0064540A">
          <w:rPr>
            <w:lang w:eastAsia="de-DE"/>
          </w:rPr>
          <w:delText xml:space="preserve">gain is done completely at the </w:delText>
        </w:r>
        <w:r w:rsidDel="0064540A">
          <w:rPr>
            <w:lang w:eastAsia="de-DE"/>
          </w:rPr>
          <w:delText>Data Pr</w:delText>
        </w:r>
        <w:r w:rsidR="003657D5" w:rsidDel="0064540A">
          <w:rPr>
            <w:lang w:eastAsia="de-DE"/>
          </w:rPr>
          <w:delText>esentation and User Interaction</w:delText>
        </w:r>
        <w:r w:rsidDel="0064540A">
          <w:rPr>
            <w:lang w:eastAsia="de-DE"/>
          </w:rPr>
          <w:delText xml:space="preserve"> level by default.</w:delText>
        </w:r>
      </w:del>
    </w:p>
    <w:p w14:paraId="1C417B85" w14:textId="77777777" w:rsidR="000A5418" w:rsidDel="00655B12" w:rsidRDefault="000A5418" w:rsidP="000A5418">
      <w:pPr>
        <w:pStyle w:val="BodyText"/>
        <w:rPr>
          <w:del w:id="736" w:author="alang" w:date="2012-09-26T08:16:00Z"/>
          <w:lang w:eastAsia="de-DE"/>
        </w:rPr>
      </w:pPr>
      <w:del w:id="737" w:author="alang" w:date="2012-09-26T08:16:00Z">
        <w:r w:rsidDel="00655B12">
          <w:rPr>
            <w:lang w:eastAsia="de-DE"/>
          </w:rPr>
          <w:delText>e-Navigation requires a transition from existing discrete receivers to an integrated onboard system.  This could take the form of a combined receiver, a separate unit to combine a number of sensors, or an internal component of the Integrated Bridge System.</w:delText>
        </w:r>
      </w:del>
    </w:p>
    <w:p w14:paraId="172C652D" w14:textId="77777777" w:rsidR="000A5418" w:rsidDel="00655B12" w:rsidRDefault="000A5418" w:rsidP="000A5418">
      <w:pPr>
        <w:pStyle w:val="BodyText"/>
        <w:rPr>
          <w:del w:id="738" w:author="alang" w:date="2012-09-26T08:16:00Z"/>
          <w:lang w:eastAsia="de-DE"/>
        </w:rPr>
      </w:pPr>
      <w:del w:id="739" w:author="alang" w:date="2012-09-26T08:16:00Z">
        <w:r w:rsidDel="00655B12">
          <w:rPr>
            <w:lang w:eastAsia="de-DE"/>
          </w:rPr>
          <w:delText>To derive the full benefit of the e-Navigation communications links, it is not sufficient to transmit only latitude and longitude as calculated by the onboard receiver.  Each vessel can be utilised as a mobile Integrity Monitoring station, by passing data to the shore station, which may include:</w:delText>
        </w:r>
      </w:del>
    </w:p>
    <w:p w14:paraId="1D322A3E" w14:textId="77777777" w:rsidR="000A5418" w:rsidDel="00655B12" w:rsidRDefault="003657D5" w:rsidP="000A5418">
      <w:pPr>
        <w:pStyle w:val="Bullet1"/>
        <w:rPr>
          <w:del w:id="740" w:author="alang" w:date="2012-09-26T08:16:00Z"/>
        </w:rPr>
      </w:pPr>
      <w:del w:id="741" w:author="alang" w:date="2012-09-26T08:16:00Z">
        <w:r w:rsidDel="00655B12">
          <w:delText>s</w:delText>
        </w:r>
        <w:r w:rsidR="000A5418" w:rsidDel="00655B12">
          <w:delText>ources of PNT in use, and weighting applied to each within the onboard PNT solution;</w:delText>
        </w:r>
      </w:del>
    </w:p>
    <w:p w14:paraId="288B5D86" w14:textId="77777777" w:rsidR="000A5418" w:rsidDel="00655B12" w:rsidRDefault="003657D5" w:rsidP="000A5418">
      <w:pPr>
        <w:pStyle w:val="Bullet1"/>
        <w:rPr>
          <w:del w:id="742" w:author="alang" w:date="2012-09-26T08:16:00Z"/>
        </w:rPr>
      </w:pPr>
      <w:del w:id="743" w:author="alang" w:date="2012-09-26T08:16:00Z">
        <w:r w:rsidDel="00655B12">
          <w:delText>p</w:delText>
        </w:r>
        <w:r w:rsidR="000A5418" w:rsidDel="00655B12">
          <w:delText>seudorange information from each SV in use;</w:delText>
        </w:r>
      </w:del>
    </w:p>
    <w:p w14:paraId="058F9EB9" w14:textId="77777777" w:rsidR="000A5418" w:rsidDel="00655B12" w:rsidRDefault="000A5418" w:rsidP="000A5418">
      <w:pPr>
        <w:pStyle w:val="Bullet1"/>
        <w:rPr>
          <w:del w:id="744" w:author="alang" w:date="2012-09-26T08:16:00Z"/>
        </w:rPr>
      </w:pPr>
      <w:del w:id="745" w:author="alang" w:date="2012-09-26T08:16:00Z">
        <w:r w:rsidDel="00655B12">
          <w:delText>TOA information from terrestrial navigation systems;</w:delText>
        </w:r>
      </w:del>
    </w:p>
    <w:p w14:paraId="71C8C5CB" w14:textId="77777777" w:rsidR="000A5418" w:rsidDel="00655B12" w:rsidRDefault="003657D5" w:rsidP="000A5418">
      <w:pPr>
        <w:pStyle w:val="Bullet1"/>
        <w:rPr>
          <w:del w:id="746" w:author="alang" w:date="2012-09-26T08:16:00Z"/>
        </w:rPr>
      </w:pPr>
      <w:del w:id="747" w:author="alang" w:date="2012-09-26T08:16:00Z">
        <w:r w:rsidDel="00655B12">
          <w:delText>d</w:delText>
        </w:r>
        <w:r w:rsidR="000A5418" w:rsidDel="00655B12">
          <w:delText>ifferential correction data received and used;</w:delText>
        </w:r>
      </w:del>
    </w:p>
    <w:p w14:paraId="3E58EB7E" w14:textId="77777777" w:rsidR="000A5418" w:rsidDel="00655B12" w:rsidRDefault="003657D5" w:rsidP="000A5418">
      <w:pPr>
        <w:pStyle w:val="Bullet1"/>
        <w:rPr>
          <w:del w:id="748" w:author="alang" w:date="2012-09-26T08:16:00Z"/>
        </w:rPr>
      </w:pPr>
      <w:del w:id="749" w:author="alang" w:date="2012-09-26T08:16:00Z">
        <w:r w:rsidDel="00655B12">
          <w:delText>d</w:delText>
        </w:r>
        <w:r w:rsidR="000A5418" w:rsidDel="00655B12">
          <w:delText>epth sounder data.</w:delText>
        </w:r>
      </w:del>
    </w:p>
    <w:p w14:paraId="744F063B" w14:textId="77777777" w:rsidR="000A5418" w:rsidDel="00655B12" w:rsidRDefault="000A5418" w:rsidP="000A5418">
      <w:pPr>
        <w:pStyle w:val="BodyText"/>
        <w:rPr>
          <w:del w:id="750" w:author="alang" w:date="2012-09-26T08:16:00Z"/>
          <w:lang w:eastAsia="de-DE"/>
        </w:rPr>
      </w:pPr>
      <w:del w:id="751" w:author="alang" w:date="2012-09-26T08:16:00Z">
        <w:r w:rsidDel="00655B12">
          <w:rPr>
            <w:lang w:eastAsia="de-DE"/>
          </w:rPr>
          <w:delText>The shore station may then use this information to cross check the lat/long information supplied by the vessel, and also identify failures within the PNT infrastructure.  It is therefore envisaged that the Integrated PNT Device would output 3 levels of information:</w:delText>
        </w:r>
      </w:del>
    </w:p>
    <w:p w14:paraId="16AEEDE3" w14:textId="77777777" w:rsidR="000A5418" w:rsidDel="00655B12" w:rsidRDefault="000A5418" w:rsidP="000A5418">
      <w:pPr>
        <w:pStyle w:val="Bullet1"/>
        <w:rPr>
          <w:del w:id="752" w:author="alang" w:date="2012-09-26T08:16:00Z"/>
        </w:rPr>
      </w:pPr>
      <w:del w:id="753" w:author="alang" w:date="2012-09-26T08:16:00Z">
        <w:r w:rsidDel="00655B12">
          <w:delText>Level 0 data, comprising alarms and integrity/correlation weighting values;</w:delText>
        </w:r>
      </w:del>
    </w:p>
    <w:p w14:paraId="4FE8D908" w14:textId="77777777" w:rsidR="000A5418" w:rsidDel="00655B12" w:rsidRDefault="000A5418" w:rsidP="000A5418">
      <w:pPr>
        <w:pStyle w:val="Bullet1"/>
        <w:rPr>
          <w:del w:id="754" w:author="alang" w:date="2012-09-26T08:16:00Z"/>
        </w:rPr>
      </w:pPr>
      <w:del w:id="755" w:author="alang" w:date="2012-09-26T08:16:00Z">
        <w:r w:rsidDel="00655B12">
          <w:delText>Level 1 data, including essential PNT information;</w:delText>
        </w:r>
      </w:del>
    </w:p>
    <w:p w14:paraId="32DAF142" w14:textId="77777777" w:rsidR="000A5418" w:rsidDel="00655B12" w:rsidRDefault="000A5418" w:rsidP="000A5418">
      <w:pPr>
        <w:pStyle w:val="Bullet1"/>
        <w:rPr>
          <w:del w:id="756" w:author="alang" w:date="2012-09-26T08:16:00Z"/>
        </w:rPr>
      </w:pPr>
      <w:del w:id="757" w:author="alang" w:date="2012-09-26T08:16:00Z">
        <w:r w:rsidDel="00655B12">
          <w:delText>Level 2 data, which facilitates the added value functions described above.</w:delText>
        </w:r>
      </w:del>
    </w:p>
    <w:p w14:paraId="1466334B" w14:textId="77777777" w:rsidR="000A5418" w:rsidDel="00655B12" w:rsidRDefault="000A5418" w:rsidP="000A5418">
      <w:pPr>
        <w:pStyle w:val="BodyText"/>
        <w:rPr>
          <w:del w:id="758" w:author="alang" w:date="2012-09-26T08:16:00Z"/>
          <w:lang w:eastAsia="de-DE"/>
        </w:rPr>
      </w:pPr>
      <w:del w:id="759" w:author="alang" w:date="2012-09-26T08:16:00Z">
        <w:r w:rsidDel="00655B12">
          <w:rPr>
            <w:lang w:eastAsia="de-DE"/>
          </w:rPr>
          <w:delText>New data sentences may be required to support e-Navigation functionality.</w:delText>
        </w:r>
      </w:del>
    </w:p>
    <w:p w14:paraId="2FCA6E35" w14:textId="77777777" w:rsidR="000A5418" w:rsidDel="00655B12" w:rsidRDefault="000A5418" w:rsidP="000A5418">
      <w:pPr>
        <w:pStyle w:val="BodyText"/>
        <w:rPr>
          <w:del w:id="760" w:author="alang" w:date="2012-09-26T08:16:00Z"/>
          <w:lang w:eastAsia="de-DE"/>
        </w:rPr>
      </w:pPr>
      <w:del w:id="761" w:author="alang" w:date="2012-09-26T08:16:00Z">
        <w:r w:rsidDel="00655B12">
          <w:rPr>
            <w:lang w:eastAsia="de-DE"/>
          </w:rPr>
          <w:delText>It is also envisaged that the SOLAS vessel carriage requirement would be two Integrated PNT Devices for redundancy purposes; non-SOLAS vessels would generally carry one unit.</w:delText>
        </w:r>
      </w:del>
    </w:p>
    <w:p w14:paraId="03F2B64F" w14:textId="77777777" w:rsidR="001A2B50" w:rsidDel="00655B12" w:rsidRDefault="000A5418" w:rsidP="000A5418">
      <w:pPr>
        <w:pStyle w:val="BodyText"/>
        <w:rPr>
          <w:del w:id="762" w:author="alang" w:date="2012-09-26T08:16:00Z"/>
          <w:lang w:eastAsia="de-DE"/>
        </w:rPr>
      </w:pPr>
      <w:del w:id="763" w:author="alang" w:date="2012-09-26T08:16:00Z">
        <w:r w:rsidDel="00655B12">
          <w:rPr>
            <w:lang w:eastAsia="de-DE"/>
          </w:rPr>
          <w:delText xml:space="preserve">This concept is depicted in Figure </w:delText>
        </w:r>
        <w:r w:rsidR="00151B9B" w:rsidDel="00655B12">
          <w:rPr>
            <w:lang w:eastAsia="de-DE"/>
          </w:rPr>
          <w:delText>4</w:delText>
        </w:r>
        <w:r w:rsidDel="00655B12">
          <w:rPr>
            <w:lang w:eastAsia="de-DE"/>
          </w:rPr>
          <w:delText>.</w:delText>
        </w:r>
      </w:del>
    </w:p>
    <w:p w14:paraId="11489A04" w14:textId="77777777" w:rsidR="00861143" w:rsidDel="0036505F" w:rsidRDefault="000A5418" w:rsidP="00206BF0">
      <w:pPr>
        <w:pStyle w:val="Figure"/>
        <w:rPr>
          <w:del w:id="764" w:author="alang" w:date="2012-09-26T23:20:00Z"/>
        </w:rPr>
      </w:pPr>
      <w:del w:id="765" w:author="alang" w:date="2012-09-26T23:20:00Z">
        <w:r w:rsidDel="0036505F">
          <w:rPr>
            <w:lang w:eastAsia="de-DE"/>
          </w:rPr>
          <w:br w:type="page"/>
        </w:r>
        <w:r w:rsidR="00861143" w:rsidRPr="00861143" w:rsidDel="0036505F">
          <w:delText>Integrated PNT Device, as part of onboard e-Navigation Architecture</w:delText>
        </w:r>
      </w:del>
      <w:del w:id="766" w:author="alang" w:date="2012-09-26T08:16:00Z">
        <w:r w:rsidR="001E0905">
          <w:rPr>
            <w:noProof/>
          </w:rPr>
          <w:pict w14:anchorId="491C12DF">
            <v:shape id="_x0000_s1148" type="#_x0000_t75" style="position:absolute;left:0;text-align:left;margin-left:.9pt;margin-top:.5pt;width:499.4pt;height:682.35pt;z-index:251656704;mso-position-horizontal-relative:text;mso-position-vertical-relative:text">
              <v:imagedata r:id="rId17" o:title=""/>
              <w10:wrap type="topAndBottom"/>
            </v:shape>
            <o:OLEObject Type="Embed" ProgID="Visio.Drawing.11" ShapeID="_x0000_s1148" DrawAspect="Content" ObjectID="_1284184519" r:id="rId18"/>
          </w:pict>
        </w:r>
      </w:del>
    </w:p>
    <w:p w14:paraId="29495077" w14:textId="77777777" w:rsidR="001A2B50" w:rsidRPr="00371BEF" w:rsidRDefault="00861143" w:rsidP="00A14A4B">
      <w:pPr>
        <w:pStyle w:val="Heading1"/>
      </w:pPr>
      <w:bookmarkStart w:id="767" w:name="_Toc244956717"/>
      <w:r>
        <w:t>Delivering the Plan</w:t>
      </w:r>
      <w:bookmarkEnd w:id="767"/>
    </w:p>
    <w:p w14:paraId="7CA0A3DE" w14:textId="77777777" w:rsidR="00861143" w:rsidRDefault="00861143" w:rsidP="00861143">
      <w:pPr>
        <w:pStyle w:val="BodyText"/>
        <w:rPr>
          <w:lang w:eastAsia="de-DE"/>
        </w:rPr>
      </w:pPr>
      <w:r>
        <w:rPr>
          <w:lang w:eastAsia="de-DE"/>
        </w:rPr>
        <w:t>IALA Members are encouraged to participate in realising the robust PNT element of e</w:t>
      </w:r>
      <w:ins w:id="768" w:author="alang" w:date="2012-09-25T14:26:00Z">
        <w:r w:rsidR="005B0E38">
          <w:rPr>
            <w:lang w:eastAsia="de-DE"/>
          </w:rPr>
          <w:noBreakHyphen/>
        </w:r>
      </w:ins>
      <w:del w:id="769" w:author="alang" w:date="2012-09-25T14:26:00Z">
        <w:r w:rsidDel="005B0E38">
          <w:rPr>
            <w:lang w:eastAsia="de-DE"/>
          </w:rPr>
          <w:delText>-</w:delText>
        </w:r>
      </w:del>
      <w:r>
        <w:rPr>
          <w:lang w:eastAsia="de-DE"/>
        </w:rPr>
        <w:t>Navigation by:</w:t>
      </w:r>
    </w:p>
    <w:p w14:paraId="39BB7628" w14:textId="77777777" w:rsidR="00861143" w:rsidRDefault="003657D5" w:rsidP="00861143">
      <w:pPr>
        <w:pStyle w:val="Bullet1"/>
      </w:pPr>
      <w:r>
        <w:rPr>
          <w:b/>
        </w:rPr>
        <w:t>c</w:t>
      </w:r>
      <w:r w:rsidR="00861143" w:rsidRPr="00861143">
        <w:rPr>
          <w:b/>
        </w:rPr>
        <w:t>ontributing to the development of e-Navigation</w:t>
      </w:r>
      <w:r w:rsidR="00861143">
        <w:t>;</w:t>
      </w:r>
    </w:p>
    <w:p w14:paraId="67B0B5C5" w14:textId="77777777" w:rsidR="00861143" w:rsidRDefault="003657D5" w:rsidP="00861143">
      <w:pPr>
        <w:pStyle w:val="Bullet1"/>
      </w:pPr>
      <w:r>
        <w:rPr>
          <w:b/>
        </w:rPr>
        <w:lastRenderedPageBreak/>
        <w:t>c</w:t>
      </w:r>
      <w:r w:rsidR="00861143" w:rsidRPr="00861143">
        <w:rPr>
          <w:b/>
        </w:rPr>
        <w:t xml:space="preserve">ontributing to the development of GNSS and Space Based Augmentation </w:t>
      </w:r>
      <w:r>
        <w:rPr>
          <w:b/>
        </w:rPr>
        <w:t>s</w:t>
      </w:r>
      <w:r w:rsidR="00861143" w:rsidRPr="00861143">
        <w:rPr>
          <w:b/>
        </w:rPr>
        <w:t>ystems</w:t>
      </w:r>
      <w:r w:rsidR="00861143">
        <w:t xml:space="preserve"> – by representing maritime interests to the Operators of these systems;</w:t>
      </w:r>
    </w:p>
    <w:p w14:paraId="013A2D39" w14:textId="77777777" w:rsidR="00861143" w:rsidRDefault="003657D5" w:rsidP="00861143">
      <w:pPr>
        <w:pStyle w:val="Bullet1"/>
      </w:pPr>
      <w:r>
        <w:rPr>
          <w:b/>
        </w:rPr>
        <w:t>c</w:t>
      </w:r>
      <w:r w:rsidR="00861143" w:rsidRPr="00861143">
        <w:rPr>
          <w:b/>
        </w:rPr>
        <w:t>ontinuing to provide Internationally recognised DGNSS Services</w:t>
      </w:r>
      <w:r w:rsidR="00206BF0">
        <w:t>, by:</w:t>
      </w:r>
    </w:p>
    <w:p w14:paraId="2FE59157" w14:textId="77777777" w:rsidR="00861143" w:rsidRDefault="00861143" w:rsidP="00861143">
      <w:pPr>
        <w:pStyle w:val="Bullet2"/>
      </w:pPr>
      <w:r>
        <w:t>-recapitalising the existing DGNSS infrastructure as required to avoid system obsolescence;</w:t>
      </w:r>
    </w:p>
    <w:p w14:paraId="150581D6" w14:textId="77777777" w:rsidR="00861143" w:rsidRDefault="00861143" w:rsidP="00861143">
      <w:pPr>
        <w:pStyle w:val="Bullet2"/>
      </w:pPr>
      <w:r>
        <w:t>-reviewing their service provision to take account of GNSS developments;</w:t>
      </w:r>
    </w:p>
    <w:p w14:paraId="0F52BBCF" w14:textId="77777777" w:rsidR="00861143" w:rsidRDefault="00861143" w:rsidP="00861143">
      <w:pPr>
        <w:pStyle w:val="Bullet2"/>
      </w:pPr>
      <w:r>
        <w:t xml:space="preserve">-continuing to encourage and support the IMO’s acceptance of IALA </w:t>
      </w:r>
      <w:proofErr w:type="spellStart"/>
      <w:r>
        <w:t>radiobeacon</w:t>
      </w:r>
      <w:proofErr w:type="spellEnd"/>
      <w:r>
        <w:t xml:space="preserve"> DGNSS into the World Wide Radio Navigation System (WWRNS); and by</w:t>
      </w:r>
    </w:p>
    <w:p w14:paraId="73FBB3D9" w14:textId="77777777" w:rsidR="00861143" w:rsidRDefault="00861143" w:rsidP="00861143">
      <w:pPr>
        <w:pStyle w:val="Bullet2"/>
      </w:pPr>
      <w:r>
        <w:t>-investigating the standardisation and delivery of high precision DGNSS to support aids to navigation management, harbour approach and docking;</w:t>
      </w:r>
    </w:p>
    <w:p w14:paraId="1A2F8482" w14:textId="77777777" w:rsidR="00861143" w:rsidRDefault="003657D5" w:rsidP="00861143">
      <w:pPr>
        <w:pStyle w:val="Bullet1"/>
      </w:pPr>
      <w:r>
        <w:rPr>
          <w:b/>
        </w:rPr>
        <w:t>s</w:t>
      </w:r>
      <w:r w:rsidR="00861143" w:rsidRPr="00861143">
        <w:rPr>
          <w:b/>
        </w:rPr>
        <w:t xml:space="preserve">eeking to provide sufficient </w:t>
      </w:r>
      <w:ins w:id="770" w:author="alang" w:date="2012-09-25T14:27:00Z">
        <w:r w:rsidR="005B0E38">
          <w:rPr>
            <w:b/>
          </w:rPr>
          <w:t xml:space="preserve">and </w:t>
        </w:r>
      </w:ins>
      <w:r w:rsidR="00861143" w:rsidRPr="00861143">
        <w:rPr>
          <w:b/>
        </w:rPr>
        <w:t>appropriate levels of contingency support  for GNSS, including</w:t>
      </w:r>
      <w:r w:rsidR="00861143">
        <w:t>:</w:t>
      </w:r>
    </w:p>
    <w:p w14:paraId="2BFB240D" w14:textId="77777777" w:rsidR="00861143" w:rsidRDefault="00861143" w:rsidP="00861143">
      <w:pPr>
        <w:pStyle w:val="Bullet2"/>
      </w:pPr>
      <w:r>
        <w:t>where Loran/</w:t>
      </w:r>
      <w:proofErr w:type="spellStart"/>
      <w:r>
        <w:t>Chayka</w:t>
      </w:r>
      <w:proofErr w:type="spellEnd"/>
      <w:r>
        <w:t xml:space="preserve"> facilities exist within their jurisdiction, to retain them in operation and make plans to upgrade them to eLoran capability;</w:t>
      </w:r>
    </w:p>
    <w:p w14:paraId="5CA2E2BC" w14:textId="77777777" w:rsidR="00861143" w:rsidRDefault="00861143" w:rsidP="00861143">
      <w:pPr>
        <w:pStyle w:val="Bullet2"/>
      </w:pPr>
      <w:r>
        <w:t>giving full support to the development and standardisation of eLoran, so that the system can be recognised as a component of e-Navigation;</w:t>
      </w:r>
    </w:p>
    <w:p w14:paraId="6FE1223B" w14:textId="77777777" w:rsidR="00861143" w:rsidRDefault="003657D5" w:rsidP="00861143">
      <w:pPr>
        <w:pStyle w:val="Bullet1"/>
      </w:pPr>
      <w:r>
        <w:rPr>
          <w:b/>
        </w:rPr>
        <w:t>r</w:t>
      </w:r>
      <w:r w:rsidR="00861143" w:rsidRPr="00861143">
        <w:rPr>
          <w:b/>
        </w:rPr>
        <w:t>esponding to Developments in Marine Radar Technology</w:t>
      </w:r>
      <w:r w:rsidR="00861143">
        <w:t xml:space="preserve"> – which may require the replacement of existing radar beacon installations with units adapted to ‘New Technology’ radars;</w:t>
      </w:r>
    </w:p>
    <w:p w14:paraId="2AEB2CC4" w14:textId="77777777" w:rsidR="00861143" w:rsidRDefault="003657D5" w:rsidP="00861143">
      <w:pPr>
        <w:pStyle w:val="Bullet1"/>
      </w:pPr>
      <w:r>
        <w:rPr>
          <w:b/>
        </w:rPr>
        <w:t>d</w:t>
      </w:r>
      <w:r w:rsidR="00861143" w:rsidRPr="00861143">
        <w:rPr>
          <w:b/>
        </w:rPr>
        <w:t xml:space="preserve">eveloping </w:t>
      </w:r>
      <w:r w:rsidR="00F67BF7">
        <w:rPr>
          <w:b/>
        </w:rPr>
        <w:t xml:space="preserve">the </w:t>
      </w:r>
      <w:r w:rsidR="00861143" w:rsidRPr="00861143">
        <w:rPr>
          <w:b/>
        </w:rPr>
        <w:t xml:space="preserve">AIS </w:t>
      </w:r>
      <w:r w:rsidR="00F67BF7">
        <w:rPr>
          <w:b/>
        </w:rPr>
        <w:t xml:space="preserve">service </w:t>
      </w:r>
      <w:r w:rsidR="00861143" w:rsidRPr="00861143">
        <w:rPr>
          <w:b/>
        </w:rPr>
        <w:t>as an Aid to Navigation</w:t>
      </w:r>
      <w:r w:rsidR="00861143">
        <w:t>;</w:t>
      </w:r>
    </w:p>
    <w:p w14:paraId="1B213472" w14:textId="77777777" w:rsidR="00861143" w:rsidRDefault="003657D5" w:rsidP="00861143">
      <w:pPr>
        <w:pStyle w:val="Bullet1"/>
      </w:pPr>
      <w:r>
        <w:rPr>
          <w:b/>
        </w:rPr>
        <w:t>c</w:t>
      </w:r>
      <w:r w:rsidR="00861143" w:rsidRPr="00861143">
        <w:rPr>
          <w:b/>
        </w:rPr>
        <w:t>ontribute to the trials and development of new systems to enhance marine navigation</w:t>
      </w:r>
      <w:r w:rsidR="00861143">
        <w:t xml:space="preserve"> e.g.</w:t>
      </w:r>
    </w:p>
    <w:p w14:paraId="63E5B9B3" w14:textId="77777777" w:rsidR="00861143" w:rsidRDefault="00861143" w:rsidP="00861143">
      <w:pPr>
        <w:pStyle w:val="Bullet2"/>
      </w:pPr>
      <w:r>
        <w:t>R-Mode of MF beacons or AIS;</w:t>
      </w:r>
    </w:p>
    <w:p w14:paraId="7F120262" w14:textId="77777777" w:rsidR="00861143" w:rsidRDefault="00861143" w:rsidP="00861143">
      <w:pPr>
        <w:pStyle w:val="Bullet2"/>
      </w:pPr>
      <w:r>
        <w:t xml:space="preserve">Non-radio techniques, including Inertial Navigation, the ‘Electronic </w:t>
      </w:r>
      <w:proofErr w:type="spellStart"/>
      <w:r>
        <w:t>Pelorus</w:t>
      </w:r>
      <w:proofErr w:type="spellEnd"/>
      <w:r>
        <w:t>’ and Terrain Referenced Navigation;</w:t>
      </w:r>
    </w:p>
    <w:p w14:paraId="70F25B31" w14:textId="77777777" w:rsidR="001A2B50" w:rsidRPr="00371BEF" w:rsidRDefault="003657D5" w:rsidP="00861143">
      <w:pPr>
        <w:pStyle w:val="Bullet1"/>
      </w:pPr>
      <w:proofErr w:type="gramStart"/>
      <w:r>
        <w:rPr>
          <w:b/>
        </w:rPr>
        <w:t>c</w:t>
      </w:r>
      <w:r w:rsidR="00861143" w:rsidRPr="00861143">
        <w:rPr>
          <w:b/>
        </w:rPr>
        <w:t>ontinuing</w:t>
      </w:r>
      <w:proofErr w:type="gramEnd"/>
      <w:r w:rsidR="00861143" w:rsidRPr="00861143">
        <w:rPr>
          <w:b/>
        </w:rPr>
        <w:t xml:space="preserve"> to provide short range aids to navigation as contingency systems, based on risk analysis</w:t>
      </w:r>
      <w:r w:rsidR="00861143">
        <w:t xml:space="preserve"> - taking into account all potential changes in the service provision environment.  This includes trends, types, volume and mix of traffic, local hazards, areas of traffic convergence/separation, environmental considerations and changes to other risk mitigation measures;</w:t>
      </w:r>
    </w:p>
    <w:p w14:paraId="1CA14EBB" w14:textId="77777777" w:rsidR="001A2B50" w:rsidRDefault="001A2B50" w:rsidP="001A2B50">
      <w:pPr>
        <w:rPr>
          <w:lang w:eastAsia="de-DE"/>
        </w:rPr>
      </w:pPr>
    </w:p>
    <w:p w14:paraId="73560D02" w14:textId="77777777" w:rsidR="00861143" w:rsidRDefault="00861143" w:rsidP="00206BF0">
      <w:pPr>
        <w:pStyle w:val="Heading1"/>
      </w:pPr>
      <w:r>
        <w:br w:type="page"/>
      </w:r>
      <w:bookmarkStart w:id="771" w:name="_Toc244956718"/>
      <w:r w:rsidR="00DD3AF3">
        <w:lastRenderedPageBreak/>
        <w:t>Glossary of Terms</w:t>
      </w:r>
      <w:bookmarkEnd w:id="771"/>
    </w:p>
    <w:p w14:paraId="473E04F4" w14:textId="77777777" w:rsidR="00DD3AF3" w:rsidRDefault="00DD3AF3" w:rsidP="00DD3AF3">
      <w:pPr>
        <w:pStyle w:val="BodyText"/>
        <w:tabs>
          <w:tab w:val="left" w:pos="1701"/>
        </w:tabs>
        <w:ind w:left="1701" w:hanging="1701"/>
        <w:rPr>
          <w:lang w:eastAsia="de-DE"/>
        </w:rPr>
      </w:pPr>
      <w:r>
        <w:rPr>
          <w:lang w:eastAsia="de-DE"/>
        </w:rPr>
        <w:t>AIS</w:t>
      </w:r>
      <w:r>
        <w:rPr>
          <w:lang w:eastAsia="de-DE"/>
        </w:rPr>
        <w:tab/>
        <w:t>Automatic Identification System</w:t>
      </w:r>
    </w:p>
    <w:p w14:paraId="3150EEF7" w14:textId="77777777" w:rsidR="00DD3AF3" w:rsidRDefault="00DD3AF3" w:rsidP="00DD3AF3">
      <w:pPr>
        <w:pStyle w:val="BodyText"/>
        <w:tabs>
          <w:tab w:val="left" w:pos="1701"/>
        </w:tabs>
        <w:ind w:left="1701" w:hanging="1701"/>
        <w:rPr>
          <w:lang w:eastAsia="de-DE"/>
        </w:rPr>
      </w:pPr>
      <w:r>
        <w:rPr>
          <w:lang w:eastAsia="de-DE"/>
        </w:rPr>
        <w:t>ARPA</w:t>
      </w:r>
      <w:r>
        <w:rPr>
          <w:lang w:eastAsia="de-DE"/>
        </w:rPr>
        <w:tab/>
        <w:t>Automatic Radar Plotting Aid</w:t>
      </w:r>
    </w:p>
    <w:p w14:paraId="08EC49E8" w14:textId="77777777" w:rsidR="00DD3AF3" w:rsidRDefault="00DD3AF3" w:rsidP="00DD3AF3">
      <w:pPr>
        <w:pStyle w:val="BodyText"/>
        <w:tabs>
          <w:tab w:val="left" w:pos="1701"/>
        </w:tabs>
        <w:ind w:left="1701" w:hanging="1701"/>
        <w:rPr>
          <w:lang w:eastAsia="de-DE"/>
        </w:rPr>
      </w:pPr>
      <w:r>
        <w:rPr>
          <w:lang w:eastAsia="de-DE"/>
        </w:rPr>
        <w:t>AtoN(s)</w:t>
      </w:r>
      <w:r>
        <w:rPr>
          <w:lang w:eastAsia="de-DE"/>
        </w:rPr>
        <w:tab/>
        <w:t>Aid(s) to Navigation</w:t>
      </w:r>
    </w:p>
    <w:p w14:paraId="6BDC0A64" w14:textId="77777777" w:rsidR="00DD3AF3" w:rsidRPr="00653FD1" w:rsidRDefault="00DD3AF3" w:rsidP="00DD3AF3">
      <w:pPr>
        <w:pStyle w:val="BodyText"/>
        <w:tabs>
          <w:tab w:val="left" w:pos="1701"/>
        </w:tabs>
        <w:ind w:left="1701" w:hanging="1701"/>
        <w:rPr>
          <w:lang w:val="fr-FR" w:eastAsia="de-DE"/>
        </w:rPr>
      </w:pPr>
      <w:r w:rsidRPr="00653FD1">
        <w:rPr>
          <w:lang w:val="fr-FR" w:eastAsia="de-DE"/>
        </w:rPr>
        <w:t>CDMA</w:t>
      </w:r>
      <w:r w:rsidRPr="00653FD1">
        <w:rPr>
          <w:lang w:val="fr-FR" w:eastAsia="de-DE"/>
        </w:rPr>
        <w:tab/>
        <w:t>Code Division Multiple Access</w:t>
      </w:r>
    </w:p>
    <w:p w14:paraId="7387989C" w14:textId="77777777" w:rsidR="00DD3AF3" w:rsidRPr="00653FD1" w:rsidRDefault="00DD3AF3" w:rsidP="00DD3AF3">
      <w:pPr>
        <w:pStyle w:val="BodyText"/>
        <w:tabs>
          <w:tab w:val="left" w:pos="1701"/>
        </w:tabs>
        <w:ind w:left="1701" w:hanging="1701"/>
        <w:rPr>
          <w:lang w:val="fr-FR" w:eastAsia="de-DE"/>
        </w:rPr>
      </w:pPr>
      <w:r w:rsidRPr="00653FD1">
        <w:rPr>
          <w:lang w:val="fr-FR" w:eastAsia="de-DE"/>
        </w:rPr>
        <w:t>CIE</w:t>
      </w:r>
      <w:r w:rsidRPr="00653FD1">
        <w:rPr>
          <w:lang w:val="fr-FR" w:eastAsia="de-DE"/>
        </w:rPr>
        <w:tab/>
        <w:t>Commission on Illumination</w:t>
      </w:r>
    </w:p>
    <w:p w14:paraId="33F6834C" w14:textId="77777777" w:rsidR="00DD3AF3" w:rsidRDefault="00DD3AF3" w:rsidP="00DD3AF3">
      <w:pPr>
        <w:pStyle w:val="BodyText"/>
        <w:tabs>
          <w:tab w:val="left" w:pos="1701"/>
        </w:tabs>
        <w:ind w:left="1701" w:hanging="1701"/>
        <w:rPr>
          <w:lang w:eastAsia="de-DE"/>
        </w:rPr>
      </w:pPr>
      <w:r>
        <w:rPr>
          <w:lang w:eastAsia="de-DE"/>
        </w:rPr>
        <w:t>COMPASS</w:t>
      </w:r>
      <w:r>
        <w:rPr>
          <w:lang w:eastAsia="de-DE"/>
        </w:rPr>
        <w:tab/>
        <w:t>Chinese GNSS System</w:t>
      </w:r>
    </w:p>
    <w:p w14:paraId="1317C05F" w14:textId="77777777" w:rsidR="00DD3AF3" w:rsidRDefault="00DD3AF3" w:rsidP="00DD3AF3">
      <w:pPr>
        <w:pStyle w:val="BodyText"/>
        <w:tabs>
          <w:tab w:val="left" w:pos="1701"/>
        </w:tabs>
        <w:ind w:left="1701" w:hanging="1701"/>
        <w:rPr>
          <w:lang w:eastAsia="de-DE"/>
        </w:rPr>
      </w:pPr>
      <w:r>
        <w:rPr>
          <w:lang w:eastAsia="de-DE"/>
        </w:rPr>
        <w:t>DGNSS</w:t>
      </w:r>
      <w:r>
        <w:rPr>
          <w:lang w:eastAsia="de-DE"/>
        </w:rPr>
        <w:tab/>
        <w:t>Differential Global Navigation Satellite System</w:t>
      </w:r>
    </w:p>
    <w:p w14:paraId="113BB41D" w14:textId="77777777" w:rsidR="00DD3AF3" w:rsidRDefault="00DD3AF3" w:rsidP="00DD3AF3">
      <w:pPr>
        <w:pStyle w:val="BodyText"/>
        <w:tabs>
          <w:tab w:val="left" w:pos="1701"/>
        </w:tabs>
        <w:ind w:left="1701" w:hanging="1701"/>
        <w:rPr>
          <w:lang w:eastAsia="de-DE"/>
        </w:rPr>
      </w:pPr>
      <w:r>
        <w:rPr>
          <w:lang w:eastAsia="de-DE"/>
        </w:rPr>
        <w:t>DGPS</w:t>
      </w:r>
      <w:r>
        <w:rPr>
          <w:lang w:eastAsia="de-DE"/>
        </w:rPr>
        <w:tab/>
        <w:t>Differential Global Positioning System</w:t>
      </w:r>
    </w:p>
    <w:p w14:paraId="3A796778" w14:textId="77777777" w:rsidR="00DD3AF3" w:rsidRDefault="00DD3AF3" w:rsidP="00DD3AF3">
      <w:pPr>
        <w:pStyle w:val="BodyText"/>
        <w:tabs>
          <w:tab w:val="left" w:pos="1701"/>
        </w:tabs>
        <w:ind w:left="1701" w:hanging="1701"/>
        <w:rPr>
          <w:lang w:eastAsia="de-DE"/>
        </w:rPr>
      </w:pPr>
      <w:r>
        <w:rPr>
          <w:lang w:eastAsia="de-DE"/>
        </w:rPr>
        <w:t>DTM</w:t>
      </w:r>
      <w:r>
        <w:rPr>
          <w:lang w:eastAsia="de-DE"/>
        </w:rPr>
        <w:tab/>
        <w:t>Digital Terrain Model</w:t>
      </w:r>
    </w:p>
    <w:p w14:paraId="5E834381" w14:textId="77777777" w:rsidR="00DD3AF3" w:rsidRDefault="00DD3AF3" w:rsidP="00DD3AF3">
      <w:pPr>
        <w:pStyle w:val="BodyText"/>
        <w:tabs>
          <w:tab w:val="left" w:pos="1701"/>
        </w:tabs>
        <w:ind w:left="1701" w:hanging="1701"/>
        <w:rPr>
          <w:lang w:eastAsia="de-DE"/>
        </w:rPr>
      </w:pPr>
      <w:r>
        <w:rPr>
          <w:lang w:eastAsia="de-DE"/>
        </w:rPr>
        <w:t>ECDIS</w:t>
      </w:r>
      <w:r>
        <w:rPr>
          <w:lang w:eastAsia="de-DE"/>
        </w:rPr>
        <w:tab/>
        <w:t>Electronic Chart Display Information System</w:t>
      </w:r>
    </w:p>
    <w:p w14:paraId="6CC18EB1" w14:textId="77777777" w:rsidR="00DD3AF3" w:rsidRDefault="00DD3AF3" w:rsidP="00DD3AF3">
      <w:pPr>
        <w:pStyle w:val="BodyText"/>
        <w:tabs>
          <w:tab w:val="left" w:pos="1701"/>
        </w:tabs>
        <w:ind w:left="1701" w:hanging="1701"/>
        <w:rPr>
          <w:lang w:eastAsia="de-DE"/>
        </w:rPr>
      </w:pPr>
      <w:r>
        <w:rPr>
          <w:lang w:eastAsia="de-DE"/>
        </w:rPr>
        <w:t>EGNOS</w:t>
      </w:r>
      <w:r>
        <w:rPr>
          <w:lang w:eastAsia="de-DE"/>
        </w:rPr>
        <w:tab/>
        <w:t>European Geostationary Navigation Overlay System</w:t>
      </w:r>
    </w:p>
    <w:p w14:paraId="588C0C8B" w14:textId="77777777" w:rsidR="00DD3AF3" w:rsidRDefault="00DD3AF3" w:rsidP="00DD3AF3">
      <w:pPr>
        <w:pStyle w:val="BodyText"/>
        <w:tabs>
          <w:tab w:val="left" w:pos="1701"/>
        </w:tabs>
        <w:ind w:left="1701" w:hanging="1701"/>
        <w:rPr>
          <w:lang w:eastAsia="de-DE"/>
        </w:rPr>
      </w:pPr>
      <w:proofErr w:type="gramStart"/>
      <w:r>
        <w:rPr>
          <w:lang w:eastAsia="de-DE"/>
        </w:rPr>
        <w:t>eLoran</w:t>
      </w:r>
      <w:proofErr w:type="gramEnd"/>
      <w:r>
        <w:rPr>
          <w:lang w:eastAsia="de-DE"/>
        </w:rPr>
        <w:tab/>
        <w:t>Enhanced Long Range Navigation system</w:t>
      </w:r>
    </w:p>
    <w:p w14:paraId="0FCA0E3C" w14:textId="77777777" w:rsidR="00DD3AF3" w:rsidRDefault="00DD3AF3" w:rsidP="00DD3AF3">
      <w:pPr>
        <w:pStyle w:val="BodyText"/>
        <w:tabs>
          <w:tab w:val="left" w:pos="1701"/>
        </w:tabs>
        <w:ind w:left="1701" w:hanging="1701"/>
        <w:rPr>
          <w:lang w:eastAsia="de-DE"/>
        </w:rPr>
      </w:pPr>
      <w:r>
        <w:rPr>
          <w:lang w:eastAsia="de-DE"/>
        </w:rPr>
        <w:t>ENC</w:t>
      </w:r>
      <w:r>
        <w:rPr>
          <w:lang w:eastAsia="de-DE"/>
        </w:rPr>
        <w:tab/>
        <w:t>(Hydrographic Office approved) Electronic Navigation Chart</w:t>
      </w:r>
    </w:p>
    <w:p w14:paraId="5590D030" w14:textId="77777777" w:rsidR="00DD3AF3" w:rsidRDefault="00DD3AF3" w:rsidP="00DD3AF3">
      <w:pPr>
        <w:pStyle w:val="BodyText"/>
        <w:tabs>
          <w:tab w:val="left" w:pos="1701"/>
        </w:tabs>
        <w:ind w:left="1701" w:hanging="1701"/>
        <w:rPr>
          <w:lang w:eastAsia="de-DE"/>
        </w:rPr>
      </w:pPr>
      <w:r>
        <w:rPr>
          <w:lang w:eastAsia="de-DE"/>
        </w:rPr>
        <w:t>GALILEO</w:t>
      </w:r>
      <w:r>
        <w:rPr>
          <w:lang w:eastAsia="de-DE"/>
        </w:rPr>
        <w:tab/>
        <w:t>European GNSS System</w:t>
      </w:r>
    </w:p>
    <w:p w14:paraId="2F8FAAB7" w14:textId="77777777" w:rsidR="00DD3AF3" w:rsidRDefault="00DD3AF3" w:rsidP="00DD3AF3">
      <w:pPr>
        <w:pStyle w:val="BodyText"/>
        <w:tabs>
          <w:tab w:val="left" w:pos="1701"/>
        </w:tabs>
        <w:ind w:left="1701" w:hanging="1701"/>
        <w:rPr>
          <w:lang w:eastAsia="de-DE"/>
        </w:rPr>
      </w:pPr>
      <w:r>
        <w:rPr>
          <w:lang w:eastAsia="de-DE"/>
        </w:rPr>
        <w:t>GBAS</w:t>
      </w:r>
      <w:r>
        <w:rPr>
          <w:lang w:eastAsia="de-DE"/>
        </w:rPr>
        <w:tab/>
        <w:t>Ground Based Augmentation System</w:t>
      </w:r>
    </w:p>
    <w:p w14:paraId="3594E9D3" w14:textId="77777777" w:rsidR="00DD3AF3" w:rsidRDefault="00DD3AF3" w:rsidP="00DD3AF3">
      <w:pPr>
        <w:pStyle w:val="BodyText"/>
        <w:tabs>
          <w:tab w:val="left" w:pos="1701"/>
        </w:tabs>
        <w:ind w:left="1701" w:hanging="1701"/>
        <w:rPr>
          <w:lang w:eastAsia="de-DE"/>
        </w:rPr>
      </w:pPr>
      <w:r>
        <w:rPr>
          <w:lang w:eastAsia="de-DE"/>
        </w:rPr>
        <w:t>GEO</w:t>
      </w:r>
      <w:r>
        <w:rPr>
          <w:lang w:eastAsia="de-DE"/>
        </w:rPr>
        <w:tab/>
        <w:t>Geostationary Earth Orbiting satellite</w:t>
      </w:r>
    </w:p>
    <w:p w14:paraId="2CDB1819" w14:textId="77777777" w:rsidR="00DD3AF3" w:rsidRDefault="00DD3AF3" w:rsidP="00DD3AF3">
      <w:pPr>
        <w:pStyle w:val="BodyText"/>
        <w:tabs>
          <w:tab w:val="left" w:pos="1701"/>
        </w:tabs>
        <w:ind w:left="1701" w:hanging="1701"/>
        <w:rPr>
          <w:lang w:eastAsia="de-DE"/>
        </w:rPr>
      </w:pPr>
      <w:r>
        <w:rPr>
          <w:lang w:eastAsia="de-DE"/>
        </w:rPr>
        <w:t>GLONASS</w:t>
      </w:r>
      <w:r>
        <w:rPr>
          <w:lang w:eastAsia="de-DE"/>
        </w:rPr>
        <w:tab/>
        <w:t>Global Navigation Satellite System (Russian Federation)</w:t>
      </w:r>
    </w:p>
    <w:p w14:paraId="6C3845C1" w14:textId="77777777" w:rsidR="00DD3AF3" w:rsidRDefault="00DD3AF3" w:rsidP="00DD3AF3">
      <w:pPr>
        <w:pStyle w:val="BodyText"/>
        <w:tabs>
          <w:tab w:val="left" w:pos="1701"/>
        </w:tabs>
        <w:ind w:left="1701" w:hanging="1701"/>
        <w:rPr>
          <w:lang w:eastAsia="de-DE"/>
        </w:rPr>
      </w:pPr>
      <w:r>
        <w:rPr>
          <w:lang w:eastAsia="de-DE"/>
        </w:rPr>
        <w:t>GMDSS</w:t>
      </w:r>
      <w:r>
        <w:rPr>
          <w:lang w:eastAsia="de-DE"/>
        </w:rPr>
        <w:tab/>
        <w:t>Global Maritime Distress &amp; Safety System</w:t>
      </w:r>
    </w:p>
    <w:p w14:paraId="45D8F2AD" w14:textId="77777777" w:rsidR="00DD3AF3" w:rsidRDefault="00DD3AF3" w:rsidP="00DD3AF3">
      <w:pPr>
        <w:pStyle w:val="BodyText"/>
        <w:tabs>
          <w:tab w:val="left" w:pos="1701"/>
        </w:tabs>
        <w:ind w:left="1701" w:hanging="1701"/>
        <w:rPr>
          <w:lang w:eastAsia="de-DE"/>
        </w:rPr>
      </w:pPr>
      <w:r>
        <w:rPr>
          <w:lang w:eastAsia="de-DE"/>
        </w:rPr>
        <w:t>GNSS</w:t>
      </w:r>
      <w:r>
        <w:rPr>
          <w:lang w:eastAsia="de-DE"/>
        </w:rPr>
        <w:tab/>
        <w:t>Global Navigation Satellite System</w:t>
      </w:r>
    </w:p>
    <w:p w14:paraId="2EE2B08A" w14:textId="77777777" w:rsidR="00DD3AF3" w:rsidRDefault="00DD3AF3" w:rsidP="00DD3AF3">
      <w:pPr>
        <w:pStyle w:val="BodyText"/>
        <w:tabs>
          <w:tab w:val="left" w:pos="1701"/>
        </w:tabs>
        <w:ind w:left="1701" w:hanging="1701"/>
        <w:rPr>
          <w:lang w:eastAsia="de-DE"/>
        </w:rPr>
      </w:pPr>
      <w:r>
        <w:rPr>
          <w:lang w:eastAsia="de-DE"/>
        </w:rPr>
        <w:t>GPS</w:t>
      </w:r>
      <w:r>
        <w:rPr>
          <w:lang w:eastAsia="de-DE"/>
        </w:rPr>
        <w:tab/>
        <w:t>Global Positioning System (US)</w:t>
      </w:r>
    </w:p>
    <w:p w14:paraId="499B61DE" w14:textId="77777777" w:rsidR="00DD3AF3" w:rsidRDefault="00DD3AF3" w:rsidP="00DD3AF3">
      <w:pPr>
        <w:pStyle w:val="BodyText"/>
        <w:tabs>
          <w:tab w:val="left" w:pos="1701"/>
        </w:tabs>
        <w:ind w:left="1701" w:hanging="1701"/>
        <w:rPr>
          <w:lang w:eastAsia="de-DE"/>
        </w:rPr>
      </w:pPr>
      <w:r>
        <w:rPr>
          <w:lang w:eastAsia="de-DE"/>
        </w:rPr>
        <w:t>IALA</w:t>
      </w:r>
      <w:r>
        <w:rPr>
          <w:lang w:eastAsia="de-DE"/>
        </w:rPr>
        <w:tab/>
        <w:t>International Association of Marine Aids to Navigation and Lighthouse Authorities</w:t>
      </w:r>
    </w:p>
    <w:p w14:paraId="69066347" w14:textId="77777777" w:rsidR="00DD3AF3" w:rsidRDefault="00DD3AF3" w:rsidP="00DD3AF3">
      <w:pPr>
        <w:pStyle w:val="BodyText"/>
        <w:tabs>
          <w:tab w:val="left" w:pos="1701"/>
        </w:tabs>
        <w:ind w:left="1701" w:hanging="1701"/>
        <w:rPr>
          <w:lang w:eastAsia="de-DE"/>
        </w:rPr>
      </w:pPr>
      <w:r>
        <w:rPr>
          <w:lang w:eastAsia="de-DE"/>
        </w:rPr>
        <w:t>IEC</w:t>
      </w:r>
      <w:r>
        <w:rPr>
          <w:lang w:eastAsia="de-DE"/>
        </w:rPr>
        <w:tab/>
        <w:t xml:space="preserve">International </w:t>
      </w:r>
      <w:proofErr w:type="spellStart"/>
      <w:r>
        <w:rPr>
          <w:lang w:eastAsia="de-DE"/>
        </w:rPr>
        <w:t>Electrotechnical</w:t>
      </w:r>
      <w:proofErr w:type="spellEnd"/>
      <w:r>
        <w:rPr>
          <w:lang w:eastAsia="de-DE"/>
        </w:rPr>
        <w:t xml:space="preserve"> Commission</w:t>
      </w:r>
    </w:p>
    <w:p w14:paraId="351B8EA2" w14:textId="77777777" w:rsidR="00DD3AF3" w:rsidRDefault="00DD3AF3" w:rsidP="00DD3AF3">
      <w:pPr>
        <w:pStyle w:val="BodyText"/>
        <w:tabs>
          <w:tab w:val="left" w:pos="1701"/>
        </w:tabs>
        <w:ind w:left="1701" w:hanging="1701"/>
        <w:rPr>
          <w:lang w:eastAsia="de-DE"/>
        </w:rPr>
      </w:pPr>
      <w:r>
        <w:rPr>
          <w:lang w:eastAsia="de-DE"/>
        </w:rPr>
        <w:t>IGSO</w:t>
      </w:r>
      <w:r>
        <w:rPr>
          <w:lang w:eastAsia="de-DE"/>
        </w:rPr>
        <w:tab/>
        <w:t>Inclined Geosynchronous Orbit satellite</w:t>
      </w:r>
    </w:p>
    <w:p w14:paraId="7D3BAFA5" w14:textId="77777777" w:rsidR="00DD3AF3" w:rsidRDefault="00DD3AF3" w:rsidP="00DD3AF3">
      <w:pPr>
        <w:pStyle w:val="BodyText"/>
        <w:tabs>
          <w:tab w:val="left" w:pos="1701"/>
        </w:tabs>
        <w:ind w:left="1701" w:hanging="1701"/>
        <w:rPr>
          <w:lang w:eastAsia="de-DE"/>
        </w:rPr>
      </w:pPr>
      <w:r>
        <w:rPr>
          <w:lang w:eastAsia="de-DE"/>
        </w:rPr>
        <w:t>IHO</w:t>
      </w:r>
      <w:r>
        <w:rPr>
          <w:lang w:eastAsia="de-DE"/>
        </w:rPr>
        <w:tab/>
        <w:t>International Hydrographic Organisation</w:t>
      </w:r>
    </w:p>
    <w:p w14:paraId="75CE4220" w14:textId="77777777" w:rsidR="00DD3AF3" w:rsidRDefault="00DD3AF3" w:rsidP="00DD3AF3">
      <w:pPr>
        <w:pStyle w:val="BodyText"/>
        <w:tabs>
          <w:tab w:val="left" w:pos="1701"/>
        </w:tabs>
        <w:ind w:left="1701" w:hanging="1701"/>
        <w:rPr>
          <w:ins w:id="772" w:author="alang" w:date="2012-09-26T23:29:00Z"/>
          <w:lang w:eastAsia="de-DE"/>
        </w:rPr>
      </w:pPr>
      <w:r>
        <w:rPr>
          <w:lang w:eastAsia="de-DE"/>
        </w:rPr>
        <w:t>IMO</w:t>
      </w:r>
      <w:r>
        <w:rPr>
          <w:lang w:eastAsia="de-DE"/>
        </w:rPr>
        <w:tab/>
        <w:t>International Maritime Organisation</w:t>
      </w:r>
    </w:p>
    <w:p w14:paraId="04CBC921" w14:textId="77777777" w:rsidR="002522BB" w:rsidRDefault="002522BB" w:rsidP="00DD3AF3">
      <w:pPr>
        <w:pStyle w:val="BodyText"/>
        <w:tabs>
          <w:tab w:val="left" w:pos="1701"/>
        </w:tabs>
        <w:ind w:left="1701" w:hanging="1701"/>
        <w:rPr>
          <w:lang w:eastAsia="de-DE"/>
        </w:rPr>
      </w:pPr>
      <w:ins w:id="773" w:author="alang" w:date="2012-09-26T23:29:00Z">
        <w:r>
          <w:rPr>
            <w:lang w:eastAsia="de-DE"/>
          </w:rPr>
          <w:t>INS</w:t>
        </w:r>
        <w:r>
          <w:rPr>
            <w:lang w:eastAsia="de-DE"/>
          </w:rPr>
          <w:tab/>
          <w:t>Integrated Navigation System</w:t>
        </w:r>
      </w:ins>
      <w:ins w:id="774" w:author="alang" w:date="2012-09-26T23:30:00Z">
        <w:r>
          <w:rPr>
            <w:lang w:eastAsia="de-DE"/>
          </w:rPr>
          <w:t>s</w:t>
        </w:r>
      </w:ins>
    </w:p>
    <w:p w14:paraId="18EFA213" w14:textId="77777777" w:rsidR="00DD3AF3" w:rsidRDefault="00DD3AF3" w:rsidP="00DD3AF3">
      <w:pPr>
        <w:pStyle w:val="BodyText"/>
        <w:tabs>
          <w:tab w:val="left" w:pos="1701"/>
        </w:tabs>
        <w:ind w:left="1701" w:hanging="1701"/>
        <w:rPr>
          <w:lang w:eastAsia="de-DE"/>
        </w:rPr>
      </w:pPr>
      <w:r>
        <w:rPr>
          <w:lang w:eastAsia="de-DE"/>
        </w:rPr>
        <w:t>IRNSS</w:t>
      </w:r>
      <w:r>
        <w:rPr>
          <w:lang w:eastAsia="de-DE"/>
        </w:rPr>
        <w:tab/>
        <w:t>Indian Regional Navigational Satellite System</w:t>
      </w:r>
    </w:p>
    <w:p w14:paraId="3C297763" w14:textId="77777777" w:rsidR="00DD3AF3" w:rsidRDefault="00DD3AF3" w:rsidP="00DD3AF3">
      <w:pPr>
        <w:pStyle w:val="BodyText"/>
        <w:tabs>
          <w:tab w:val="left" w:pos="1701"/>
        </w:tabs>
        <w:ind w:left="1701" w:hanging="1701"/>
        <w:rPr>
          <w:lang w:eastAsia="de-DE"/>
        </w:rPr>
      </w:pPr>
      <w:r>
        <w:rPr>
          <w:lang w:eastAsia="de-DE"/>
        </w:rPr>
        <w:t>ITU</w:t>
      </w:r>
      <w:r>
        <w:rPr>
          <w:lang w:eastAsia="de-DE"/>
        </w:rPr>
        <w:tab/>
        <w:t>International Telecommunication Union</w:t>
      </w:r>
    </w:p>
    <w:p w14:paraId="1DD5EB8E" w14:textId="77777777" w:rsidR="00DD3AF3" w:rsidRDefault="00DD3AF3" w:rsidP="00DD3AF3">
      <w:pPr>
        <w:pStyle w:val="BodyText"/>
        <w:tabs>
          <w:tab w:val="left" w:pos="1701"/>
        </w:tabs>
        <w:ind w:left="1701" w:hanging="1701"/>
        <w:rPr>
          <w:lang w:eastAsia="de-DE"/>
        </w:rPr>
      </w:pPr>
      <w:r>
        <w:rPr>
          <w:lang w:eastAsia="de-DE"/>
        </w:rPr>
        <w:t>LOP</w:t>
      </w:r>
      <w:r>
        <w:rPr>
          <w:lang w:eastAsia="de-DE"/>
        </w:rPr>
        <w:tab/>
        <w:t>Line of Position</w:t>
      </w:r>
    </w:p>
    <w:p w14:paraId="32BA7137" w14:textId="77777777" w:rsidR="00DD3AF3" w:rsidRDefault="00DD3AF3" w:rsidP="00DD3AF3">
      <w:pPr>
        <w:pStyle w:val="BodyText"/>
        <w:tabs>
          <w:tab w:val="left" w:pos="1701"/>
        </w:tabs>
        <w:ind w:left="1701" w:hanging="1701"/>
        <w:rPr>
          <w:lang w:eastAsia="de-DE"/>
        </w:rPr>
      </w:pPr>
      <w:r>
        <w:rPr>
          <w:lang w:eastAsia="de-DE"/>
        </w:rPr>
        <w:t>LRIT</w:t>
      </w:r>
      <w:r>
        <w:rPr>
          <w:lang w:eastAsia="de-DE"/>
        </w:rPr>
        <w:tab/>
        <w:t>Long Range Identification &amp; Tracking</w:t>
      </w:r>
    </w:p>
    <w:p w14:paraId="35962186" w14:textId="77777777" w:rsidR="00DD3AF3" w:rsidRDefault="00DD3AF3" w:rsidP="00DD3AF3">
      <w:pPr>
        <w:pStyle w:val="BodyText"/>
        <w:tabs>
          <w:tab w:val="left" w:pos="1701"/>
        </w:tabs>
        <w:ind w:left="1701" w:hanging="1701"/>
        <w:rPr>
          <w:lang w:eastAsia="de-DE"/>
        </w:rPr>
      </w:pPr>
      <w:r>
        <w:rPr>
          <w:lang w:eastAsia="de-DE"/>
        </w:rPr>
        <w:t>MEO</w:t>
      </w:r>
      <w:r>
        <w:rPr>
          <w:lang w:eastAsia="de-DE"/>
        </w:rPr>
        <w:tab/>
        <w:t>Medium Earth Orbit satellite</w:t>
      </w:r>
    </w:p>
    <w:p w14:paraId="5B90E3A6" w14:textId="77777777" w:rsidR="00DD3AF3" w:rsidRDefault="00DD3AF3" w:rsidP="00DD3AF3">
      <w:pPr>
        <w:pStyle w:val="BodyText"/>
        <w:tabs>
          <w:tab w:val="left" w:pos="1701"/>
        </w:tabs>
        <w:ind w:left="1701" w:hanging="1701"/>
        <w:rPr>
          <w:lang w:eastAsia="de-DE"/>
        </w:rPr>
      </w:pPr>
      <w:r>
        <w:rPr>
          <w:lang w:eastAsia="de-DE"/>
        </w:rPr>
        <w:t>MF</w:t>
      </w:r>
      <w:r>
        <w:rPr>
          <w:lang w:eastAsia="de-DE"/>
        </w:rPr>
        <w:tab/>
        <w:t>Medium Frequency</w:t>
      </w:r>
    </w:p>
    <w:p w14:paraId="607A4C91" w14:textId="77777777" w:rsidR="00DD3AF3" w:rsidRDefault="00DD3AF3" w:rsidP="00DD3AF3">
      <w:pPr>
        <w:pStyle w:val="BodyText"/>
        <w:tabs>
          <w:tab w:val="left" w:pos="1701"/>
        </w:tabs>
        <w:ind w:left="1701" w:hanging="1701"/>
        <w:rPr>
          <w:lang w:eastAsia="de-DE"/>
        </w:rPr>
      </w:pPr>
      <w:r>
        <w:rPr>
          <w:lang w:eastAsia="de-DE"/>
        </w:rPr>
        <w:t>MSAS</w:t>
      </w:r>
      <w:r>
        <w:rPr>
          <w:lang w:eastAsia="de-DE"/>
        </w:rPr>
        <w:tab/>
        <w:t>Multi-Satellite Augmentation System</w:t>
      </w:r>
    </w:p>
    <w:p w14:paraId="4ED83AC8" w14:textId="77777777" w:rsidR="00DD3AF3" w:rsidRDefault="00DD3AF3" w:rsidP="00DD3AF3">
      <w:pPr>
        <w:pStyle w:val="BodyText"/>
        <w:tabs>
          <w:tab w:val="left" w:pos="1701"/>
        </w:tabs>
        <w:ind w:left="1701" w:hanging="1701"/>
        <w:rPr>
          <w:lang w:eastAsia="de-DE"/>
        </w:rPr>
      </w:pPr>
      <w:r>
        <w:rPr>
          <w:lang w:eastAsia="de-DE"/>
        </w:rPr>
        <w:t>NAV</w:t>
      </w:r>
      <w:r>
        <w:rPr>
          <w:lang w:eastAsia="de-DE"/>
        </w:rPr>
        <w:tab/>
        <w:t>IMO Safety of Navigation Sub-Committee</w:t>
      </w:r>
    </w:p>
    <w:p w14:paraId="5853D7E8" w14:textId="77777777" w:rsidR="00DD3AF3" w:rsidRDefault="00DD3AF3" w:rsidP="00DD3AF3">
      <w:pPr>
        <w:pStyle w:val="BodyText"/>
        <w:tabs>
          <w:tab w:val="left" w:pos="1701"/>
        </w:tabs>
        <w:ind w:left="1701" w:hanging="1701"/>
        <w:rPr>
          <w:lang w:eastAsia="de-DE"/>
        </w:rPr>
      </w:pPr>
      <w:r>
        <w:rPr>
          <w:lang w:eastAsia="de-DE"/>
        </w:rPr>
        <w:t>PNT</w:t>
      </w:r>
      <w:r>
        <w:rPr>
          <w:lang w:eastAsia="de-DE"/>
        </w:rPr>
        <w:tab/>
        <w:t>Position, Navigation &amp; Timing</w:t>
      </w:r>
    </w:p>
    <w:p w14:paraId="238EC38A" w14:textId="77777777" w:rsidR="00DD3AF3" w:rsidRDefault="00DD3AF3" w:rsidP="00DD3AF3">
      <w:pPr>
        <w:pStyle w:val="BodyText"/>
        <w:tabs>
          <w:tab w:val="left" w:pos="1701"/>
        </w:tabs>
        <w:ind w:left="1701" w:hanging="1701"/>
        <w:rPr>
          <w:lang w:eastAsia="de-DE"/>
        </w:rPr>
      </w:pPr>
      <w:proofErr w:type="spellStart"/>
      <w:r>
        <w:rPr>
          <w:lang w:eastAsia="de-DE"/>
        </w:rPr>
        <w:lastRenderedPageBreak/>
        <w:t>QoS</w:t>
      </w:r>
      <w:proofErr w:type="spellEnd"/>
      <w:r>
        <w:rPr>
          <w:lang w:eastAsia="de-DE"/>
        </w:rPr>
        <w:tab/>
        <w:t>Quality of Service</w:t>
      </w:r>
    </w:p>
    <w:p w14:paraId="36F039F5" w14:textId="77777777" w:rsidR="00DD3AF3" w:rsidRDefault="00DD3AF3" w:rsidP="00DD3AF3">
      <w:pPr>
        <w:pStyle w:val="BodyText"/>
        <w:tabs>
          <w:tab w:val="left" w:pos="1701"/>
        </w:tabs>
        <w:ind w:left="1701" w:hanging="1701"/>
        <w:rPr>
          <w:lang w:eastAsia="de-DE"/>
        </w:rPr>
      </w:pPr>
      <w:r>
        <w:rPr>
          <w:lang w:eastAsia="de-DE"/>
        </w:rPr>
        <w:t>QZSS</w:t>
      </w:r>
      <w:r>
        <w:rPr>
          <w:lang w:eastAsia="de-DE"/>
        </w:rPr>
        <w:tab/>
        <w:t>Quasi-Zenith Satellite System</w:t>
      </w:r>
    </w:p>
    <w:p w14:paraId="38EC4804" w14:textId="77777777" w:rsidR="00DD3AF3" w:rsidRDefault="00DD3AF3" w:rsidP="00DD3AF3">
      <w:pPr>
        <w:pStyle w:val="BodyText"/>
        <w:tabs>
          <w:tab w:val="left" w:pos="1701"/>
        </w:tabs>
        <w:ind w:left="1701" w:hanging="1701"/>
        <w:rPr>
          <w:lang w:eastAsia="de-DE"/>
        </w:rPr>
      </w:pPr>
      <w:r>
        <w:rPr>
          <w:lang w:eastAsia="de-DE"/>
        </w:rPr>
        <w:t>RACON</w:t>
      </w:r>
      <w:r>
        <w:rPr>
          <w:lang w:eastAsia="de-DE"/>
        </w:rPr>
        <w:tab/>
      </w:r>
      <w:proofErr w:type="spellStart"/>
      <w:r>
        <w:rPr>
          <w:lang w:eastAsia="de-DE"/>
        </w:rPr>
        <w:t>RAdar</w:t>
      </w:r>
      <w:proofErr w:type="spellEnd"/>
      <w:r>
        <w:rPr>
          <w:lang w:eastAsia="de-DE"/>
        </w:rPr>
        <w:t xml:space="preserve"> </w:t>
      </w:r>
      <w:proofErr w:type="spellStart"/>
      <w:r>
        <w:rPr>
          <w:lang w:eastAsia="de-DE"/>
        </w:rPr>
        <w:t>BeaCON</w:t>
      </w:r>
      <w:proofErr w:type="spellEnd"/>
    </w:p>
    <w:p w14:paraId="5B939D64" w14:textId="77777777" w:rsidR="00DD3AF3" w:rsidRDefault="00DD3AF3" w:rsidP="00DD3AF3">
      <w:pPr>
        <w:pStyle w:val="BodyText"/>
        <w:tabs>
          <w:tab w:val="left" w:pos="1701"/>
        </w:tabs>
        <w:ind w:left="1701" w:hanging="1701"/>
        <w:rPr>
          <w:lang w:eastAsia="de-DE"/>
        </w:rPr>
      </w:pPr>
      <w:r>
        <w:rPr>
          <w:lang w:eastAsia="de-DE"/>
        </w:rPr>
        <w:t>RAIM</w:t>
      </w:r>
      <w:r>
        <w:rPr>
          <w:lang w:eastAsia="de-DE"/>
        </w:rPr>
        <w:tab/>
        <w:t>Receiver Autonomous Integrity Monitoring</w:t>
      </w:r>
    </w:p>
    <w:p w14:paraId="4909DA4C" w14:textId="77777777" w:rsidR="00DD3AF3" w:rsidRDefault="00DD3AF3" w:rsidP="00DD3AF3">
      <w:pPr>
        <w:pStyle w:val="BodyText"/>
        <w:tabs>
          <w:tab w:val="left" w:pos="1701"/>
        </w:tabs>
        <w:ind w:left="1701" w:hanging="1701"/>
        <w:rPr>
          <w:lang w:eastAsia="de-DE"/>
        </w:rPr>
      </w:pPr>
      <w:r>
        <w:rPr>
          <w:lang w:eastAsia="de-DE"/>
        </w:rPr>
        <w:t>RNAV</w:t>
      </w:r>
      <w:r>
        <w:rPr>
          <w:lang w:eastAsia="de-DE"/>
        </w:rPr>
        <w:tab/>
        <w:t>Radionavigation</w:t>
      </w:r>
    </w:p>
    <w:p w14:paraId="1A086EB4" w14:textId="77777777" w:rsidR="00DD3AF3" w:rsidRDefault="00DD3AF3" w:rsidP="00DD3AF3">
      <w:pPr>
        <w:pStyle w:val="BodyText"/>
        <w:tabs>
          <w:tab w:val="left" w:pos="1701"/>
        </w:tabs>
        <w:ind w:left="1701" w:hanging="1701"/>
        <w:rPr>
          <w:lang w:eastAsia="de-DE"/>
        </w:rPr>
      </w:pPr>
      <w:r>
        <w:rPr>
          <w:lang w:eastAsia="de-DE"/>
        </w:rPr>
        <w:t>RTK</w:t>
      </w:r>
      <w:r>
        <w:rPr>
          <w:lang w:eastAsia="de-DE"/>
        </w:rPr>
        <w:tab/>
        <w:t>Real Time Kinematic (GNSS)</w:t>
      </w:r>
    </w:p>
    <w:p w14:paraId="508BA1BE" w14:textId="77777777" w:rsidR="00DD3AF3" w:rsidRDefault="00DD3AF3" w:rsidP="00DD3AF3">
      <w:pPr>
        <w:pStyle w:val="BodyText"/>
        <w:tabs>
          <w:tab w:val="left" w:pos="1701"/>
        </w:tabs>
        <w:ind w:left="1701" w:hanging="1701"/>
        <w:rPr>
          <w:lang w:eastAsia="de-DE"/>
        </w:rPr>
      </w:pPr>
      <w:r>
        <w:rPr>
          <w:lang w:eastAsia="de-DE"/>
        </w:rPr>
        <w:t>SBAS</w:t>
      </w:r>
      <w:r>
        <w:rPr>
          <w:lang w:eastAsia="de-DE"/>
        </w:rPr>
        <w:tab/>
        <w:t>Satellite Based Augmentation System</w:t>
      </w:r>
    </w:p>
    <w:p w14:paraId="17C8D243" w14:textId="77777777" w:rsidR="00DD3AF3" w:rsidRDefault="00DD3AF3" w:rsidP="00DD3AF3">
      <w:pPr>
        <w:pStyle w:val="BodyText"/>
        <w:tabs>
          <w:tab w:val="left" w:pos="1701"/>
        </w:tabs>
        <w:ind w:left="1701" w:hanging="1701"/>
        <w:rPr>
          <w:lang w:eastAsia="de-DE"/>
        </w:rPr>
      </w:pPr>
      <w:r>
        <w:rPr>
          <w:lang w:eastAsia="de-DE"/>
        </w:rPr>
        <w:t>SDCM</w:t>
      </w:r>
      <w:r>
        <w:rPr>
          <w:lang w:eastAsia="de-DE"/>
        </w:rPr>
        <w:tab/>
        <w:t>System for Differential Corrections and Monitoring</w:t>
      </w:r>
    </w:p>
    <w:p w14:paraId="0E371ED2" w14:textId="77777777" w:rsidR="00DD3AF3" w:rsidRDefault="00DD3AF3" w:rsidP="00DD3AF3">
      <w:pPr>
        <w:pStyle w:val="BodyText"/>
        <w:tabs>
          <w:tab w:val="left" w:pos="1701"/>
        </w:tabs>
        <w:ind w:left="1701" w:hanging="1701"/>
        <w:rPr>
          <w:lang w:eastAsia="de-DE"/>
        </w:rPr>
      </w:pPr>
      <w:r>
        <w:rPr>
          <w:lang w:eastAsia="de-DE"/>
        </w:rPr>
        <w:t>SOLAS</w:t>
      </w:r>
      <w:r>
        <w:rPr>
          <w:lang w:eastAsia="de-DE"/>
        </w:rPr>
        <w:tab/>
        <w:t>Safety of Life at Sea (IMO Convention)</w:t>
      </w:r>
    </w:p>
    <w:p w14:paraId="73A626E4" w14:textId="77777777" w:rsidR="00DD3AF3" w:rsidRDefault="00DD3AF3" w:rsidP="00DD3AF3">
      <w:pPr>
        <w:pStyle w:val="BodyText"/>
        <w:tabs>
          <w:tab w:val="left" w:pos="1701"/>
        </w:tabs>
        <w:ind w:left="1701" w:hanging="1701"/>
        <w:rPr>
          <w:lang w:eastAsia="de-DE"/>
        </w:rPr>
      </w:pPr>
      <w:r>
        <w:rPr>
          <w:lang w:eastAsia="de-DE"/>
        </w:rPr>
        <w:t>TNS</w:t>
      </w:r>
      <w:r>
        <w:rPr>
          <w:lang w:eastAsia="de-DE"/>
        </w:rPr>
        <w:tab/>
        <w:t>Terrain Navigation System</w:t>
      </w:r>
    </w:p>
    <w:p w14:paraId="482EF968" w14:textId="77777777" w:rsidR="00DD3AF3" w:rsidRDefault="00DD3AF3" w:rsidP="00DD3AF3">
      <w:pPr>
        <w:pStyle w:val="BodyText"/>
        <w:tabs>
          <w:tab w:val="left" w:pos="1701"/>
        </w:tabs>
        <w:ind w:left="1701" w:hanging="1701"/>
        <w:rPr>
          <w:lang w:eastAsia="de-DE"/>
        </w:rPr>
      </w:pPr>
      <w:r>
        <w:rPr>
          <w:lang w:eastAsia="de-DE"/>
        </w:rPr>
        <w:t>TOA</w:t>
      </w:r>
      <w:r>
        <w:rPr>
          <w:lang w:eastAsia="de-DE"/>
        </w:rPr>
        <w:tab/>
        <w:t>Time of Arrival</w:t>
      </w:r>
    </w:p>
    <w:p w14:paraId="4D22D8EE" w14:textId="77777777" w:rsidR="00DD3AF3" w:rsidRDefault="00DD3AF3" w:rsidP="00DD3AF3">
      <w:pPr>
        <w:pStyle w:val="BodyText"/>
        <w:tabs>
          <w:tab w:val="left" w:pos="1701"/>
        </w:tabs>
        <w:ind w:left="1701" w:hanging="1701"/>
        <w:rPr>
          <w:lang w:eastAsia="de-DE"/>
        </w:rPr>
      </w:pPr>
      <w:r>
        <w:rPr>
          <w:lang w:eastAsia="de-DE"/>
        </w:rPr>
        <w:t>TOE</w:t>
      </w:r>
      <w:r>
        <w:rPr>
          <w:lang w:eastAsia="de-DE"/>
        </w:rPr>
        <w:tab/>
        <w:t>Time of Emission</w:t>
      </w:r>
    </w:p>
    <w:p w14:paraId="4CE90D9C" w14:textId="77777777" w:rsidR="00DD3AF3" w:rsidRDefault="00DD3AF3" w:rsidP="00DD3AF3">
      <w:pPr>
        <w:pStyle w:val="BodyText"/>
        <w:tabs>
          <w:tab w:val="left" w:pos="1701"/>
        </w:tabs>
        <w:ind w:left="1701" w:hanging="1701"/>
        <w:rPr>
          <w:lang w:eastAsia="de-DE"/>
        </w:rPr>
      </w:pPr>
      <w:r>
        <w:rPr>
          <w:lang w:eastAsia="de-DE"/>
        </w:rPr>
        <w:t>UHF</w:t>
      </w:r>
      <w:r>
        <w:rPr>
          <w:lang w:eastAsia="de-DE"/>
        </w:rPr>
        <w:tab/>
        <w:t>Ultra High Frequency</w:t>
      </w:r>
    </w:p>
    <w:p w14:paraId="23BBE9C6" w14:textId="77777777" w:rsidR="00DD3AF3" w:rsidRDefault="00DD3AF3" w:rsidP="00DD3AF3">
      <w:pPr>
        <w:pStyle w:val="BodyText"/>
        <w:tabs>
          <w:tab w:val="left" w:pos="1701"/>
        </w:tabs>
        <w:ind w:left="1701" w:hanging="1701"/>
        <w:rPr>
          <w:lang w:eastAsia="de-DE"/>
        </w:rPr>
      </w:pPr>
      <w:r>
        <w:rPr>
          <w:lang w:eastAsia="de-DE"/>
        </w:rPr>
        <w:t>UPS</w:t>
      </w:r>
      <w:r>
        <w:rPr>
          <w:lang w:eastAsia="de-DE"/>
        </w:rPr>
        <w:tab/>
        <w:t>Uninterruptible Power Supply</w:t>
      </w:r>
    </w:p>
    <w:p w14:paraId="7B040B12" w14:textId="77777777" w:rsidR="00DD3AF3" w:rsidRDefault="00DD3AF3" w:rsidP="00DD3AF3">
      <w:pPr>
        <w:pStyle w:val="BodyText"/>
        <w:tabs>
          <w:tab w:val="left" w:pos="1701"/>
        </w:tabs>
        <w:ind w:left="1701" w:hanging="1701"/>
        <w:rPr>
          <w:lang w:eastAsia="de-DE"/>
        </w:rPr>
      </w:pPr>
      <w:r>
        <w:rPr>
          <w:lang w:eastAsia="de-DE"/>
        </w:rPr>
        <w:t>VDR</w:t>
      </w:r>
      <w:r>
        <w:rPr>
          <w:lang w:eastAsia="de-DE"/>
        </w:rPr>
        <w:tab/>
        <w:t>Voyage Data Recorder</w:t>
      </w:r>
    </w:p>
    <w:p w14:paraId="6529AFF1" w14:textId="77777777" w:rsidR="00DD3AF3" w:rsidRDefault="00DD3AF3" w:rsidP="00DD3AF3">
      <w:pPr>
        <w:pStyle w:val="BodyText"/>
        <w:tabs>
          <w:tab w:val="left" w:pos="1701"/>
        </w:tabs>
        <w:ind w:left="1701" w:hanging="1701"/>
        <w:rPr>
          <w:lang w:eastAsia="de-DE"/>
        </w:rPr>
      </w:pPr>
      <w:r>
        <w:rPr>
          <w:lang w:eastAsia="de-DE"/>
        </w:rPr>
        <w:t>VHF</w:t>
      </w:r>
      <w:r>
        <w:rPr>
          <w:lang w:eastAsia="de-DE"/>
        </w:rPr>
        <w:tab/>
        <w:t>Very High Frequency</w:t>
      </w:r>
    </w:p>
    <w:p w14:paraId="0B4F9AE1" w14:textId="77777777" w:rsidR="00DD3AF3" w:rsidRDefault="00DD3AF3" w:rsidP="00DD3AF3">
      <w:pPr>
        <w:pStyle w:val="BodyText"/>
        <w:tabs>
          <w:tab w:val="left" w:pos="1701"/>
        </w:tabs>
        <w:ind w:left="1701" w:hanging="1701"/>
        <w:rPr>
          <w:lang w:eastAsia="de-DE"/>
        </w:rPr>
      </w:pPr>
      <w:r>
        <w:rPr>
          <w:lang w:eastAsia="de-DE"/>
        </w:rPr>
        <w:t>VTS</w:t>
      </w:r>
      <w:r>
        <w:rPr>
          <w:lang w:eastAsia="de-DE"/>
        </w:rPr>
        <w:tab/>
        <w:t>Vessel Traffic Services</w:t>
      </w:r>
    </w:p>
    <w:p w14:paraId="07F5538D" w14:textId="77777777" w:rsidR="00DD3AF3" w:rsidRDefault="00DD3AF3" w:rsidP="00DD3AF3">
      <w:pPr>
        <w:pStyle w:val="BodyText"/>
        <w:tabs>
          <w:tab w:val="left" w:pos="1701"/>
        </w:tabs>
        <w:ind w:left="1701" w:hanging="1701"/>
        <w:rPr>
          <w:lang w:eastAsia="de-DE"/>
        </w:rPr>
      </w:pPr>
      <w:r>
        <w:rPr>
          <w:lang w:eastAsia="de-DE"/>
        </w:rPr>
        <w:t>WAAS</w:t>
      </w:r>
      <w:r>
        <w:rPr>
          <w:lang w:eastAsia="de-DE"/>
        </w:rPr>
        <w:tab/>
        <w:t>Wide Area Augmentation System</w:t>
      </w:r>
    </w:p>
    <w:p w14:paraId="69930955" w14:textId="77777777" w:rsidR="00DD3AF3" w:rsidRPr="00DD3AF3" w:rsidRDefault="00DD3AF3" w:rsidP="003657D5">
      <w:pPr>
        <w:pStyle w:val="BodyText"/>
        <w:tabs>
          <w:tab w:val="left" w:pos="1701"/>
        </w:tabs>
        <w:ind w:left="1701" w:hanging="1701"/>
        <w:rPr>
          <w:lang w:eastAsia="de-DE"/>
        </w:rPr>
      </w:pPr>
      <w:r>
        <w:rPr>
          <w:lang w:eastAsia="de-DE"/>
        </w:rPr>
        <w:t>WWRNS</w:t>
      </w:r>
      <w:r>
        <w:rPr>
          <w:lang w:eastAsia="de-DE"/>
        </w:rPr>
        <w:tab/>
        <w:t>World Wide Radio Navigation System</w:t>
      </w:r>
    </w:p>
    <w:p w14:paraId="48D9FC29" w14:textId="77777777" w:rsidR="00986D5A" w:rsidRPr="00DD3AF3" w:rsidRDefault="001A2B50" w:rsidP="003657D5">
      <w:pPr>
        <w:pStyle w:val="Annex"/>
      </w:pPr>
      <w:r w:rsidRPr="00371BEF">
        <w:br w:type="page"/>
      </w:r>
      <w:bookmarkStart w:id="775" w:name="_Toc244956719"/>
      <w:r w:rsidR="00DD3AF3">
        <w:lastRenderedPageBreak/>
        <w:t>Summary of Requirements</w:t>
      </w:r>
      <w:bookmarkEnd w:id="775"/>
    </w:p>
    <w:p w14:paraId="6DAB9B84" w14:textId="77777777" w:rsidR="00A21909" w:rsidRDefault="009B5CD8" w:rsidP="00DD3AF3">
      <w:pPr>
        <w:pStyle w:val="BodyText"/>
      </w:pPr>
      <w:r w:rsidRPr="009B5CD8">
        <w:t xml:space="preserve">IMO Resolution </w:t>
      </w:r>
      <w:proofErr w:type="gramStart"/>
      <w:r w:rsidRPr="009B5CD8">
        <w:t>A.</w:t>
      </w:r>
      <w:ins w:id="776" w:author="Nick Ward" w:date="2012-01-11T10:49:00Z">
        <w:r w:rsidR="00B774EF">
          <w:t>1046(</w:t>
        </w:r>
        <w:proofErr w:type="gramEnd"/>
        <w:r w:rsidR="00B774EF">
          <w:t>27)</w:t>
        </w:r>
      </w:ins>
      <w:del w:id="777" w:author="Nick Ward" w:date="2012-01-11T10:49:00Z">
        <w:r w:rsidRPr="009B5CD8" w:rsidDel="00B774EF">
          <w:delText>953(</w:delText>
        </w:r>
      </w:del>
      <w:del w:id="778" w:author="Nick Ward" w:date="2012-01-11T10:50:00Z">
        <w:r w:rsidRPr="009B5CD8" w:rsidDel="00B774EF">
          <w:delText>23)</w:delText>
        </w:r>
      </w:del>
      <w:r w:rsidRPr="009B5CD8">
        <w:t xml:space="preserve"> World-Wide Radio Navigation System (WWRNS) </w:t>
      </w:r>
      <w:r>
        <w:t>is</w:t>
      </w:r>
      <w:r w:rsidRPr="009B5CD8">
        <w:t xml:space="preserve"> summarised </w:t>
      </w:r>
      <w:r>
        <w:t>in Table 2.</w:t>
      </w:r>
    </w:p>
    <w:p w14:paraId="6B7A02FF" w14:textId="77777777" w:rsidR="009B5CD8" w:rsidRDefault="009B5CD8" w:rsidP="009B5CD8">
      <w:pPr>
        <w:pStyle w:val="Table"/>
      </w:pPr>
      <w:bookmarkStart w:id="779" w:name="_Toc244956721"/>
      <w:r>
        <w:t>Summary of Requirements</w:t>
      </w:r>
      <w:bookmarkEnd w:id="779"/>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Change w:id="780" w:author="Nick Ward" w:date="2012-01-11T10:57:00Z">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PrChange>
      </w:tblPr>
      <w:tblGrid>
        <w:gridCol w:w="2663"/>
        <w:gridCol w:w="1738"/>
        <w:gridCol w:w="1846"/>
        <w:gridCol w:w="1799"/>
        <w:gridCol w:w="1524"/>
        <w:tblGridChange w:id="781">
          <w:tblGrid>
            <w:gridCol w:w="3085"/>
            <w:gridCol w:w="1843"/>
            <w:gridCol w:w="1984"/>
            <w:gridCol w:w="1922"/>
            <w:gridCol w:w="1922"/>
          </w:tblGrid>
        </w:tblGridChange>
      </w:tblGrid>
      <w:tr w:rsidR="00BA695F" w:rsidRPr="00052FE4" w14:paraId="07F73ECA" w14:textId="77777777" w:rsidTr="00BA695F">
        <w:trPr>
          <w:jc w:val="center"/>
          <w:trPrChange w:id="782" w:author="Nick Ward" w:date="2012-01-11T10:57:00Z">
            <w:trPr>
              <w:jc w:val="center"/>
            </w:trPr>
          </w:trPrChange>
        </w:trPr>
        <w:tc>
          <w:tcPr>
            <w:tcW w:w="2663" w:type="dxa"/>
            <w:tcPrChange w:id="783" w:author="Nick Ward" w:date="2012-01-11T10:57:00Z">
              <w:tcPr>
                <w:tcW w:w="3085" w:type="dxa"/>
              </w:tcPr>
            </w:tcPrChange>
          </w:tcPr>
          <w:p w14:paraId="42D1EE24" w14:textId="77777777" w:rsidR="00BA695F" w:rsidRPr="00052FE4" w:rsidRDefault="00BA695F" w:rsidP="009B5CD8">
            <w:pPr>
              <w:jc w:val="center"/>
              <w:rPr>
                <w:sz w:val="20"/>
              </w:rPr>
            </w:pPr>
            <w:r w:rsidRPr="00052FE4">
              <w:rPr>
                <w:sz w:val="20"/>
              </w:rPr>
              <w:t>Phase of Navigation</w:t>
            </w:r>
          </w:p>
        </w:tc>
        <w:tc>
          <w:tcPr>
            <w:tcW w:w="1738" w:type="dxa"/>
            <w:tcPrChange w:id="784" w:author="Nick Ward" w:date="2012-01-11T10:57:00Z">
              <w:tcPr>
                <w:tcW w:w="1843" w:type="dxa"/>
              </w:tcPr>
            </w:tcPrChange>
          </w:tcPr>
          <w:p w14:paraId="0AA9BE83" w14:textId="77777777" w:rsidR="00BA695F" w:rsidRPr="00052FE4" w:rsidRDefault="00BA695F" w:rsidP="009B5CD8">
            <w:pPr>
              <w:ind w:left="34"/>
              <w:jc w:val="center"/>
              <w:rPr>
                <w:sz w:val="20"/>
              </w:rPr>
            </w:pPr>
            <w:r w:rsidRPr="00052FE4">
              <w:rPr>
                <w:sz w:val="20"/>
              </w:rPr>
              <w:t>Accuracy Requirement</w:t>
            </w:r>
          </w:p>
        </w:tc>
        <w:tc>
          <w:tcPr>
            <w:tcW w:w="1846" w:type="dxa"/>
            <w:tcPrChange w:id="785" w:author="Nick Ward" w:date="2012-01-11T10:57:00Z">
              <w:tcPr>
                <w:tcW w:w="1984" w:type="dxa"/>
              </w:tcPr>
            </w:tcPrChange>
          </w:tcPr>
          <w:p w14:paraId="2CFE5C7E" w14:textId="77777777" w:rsidR="00BA695F" w:rsidRPr="00052FE4" w:rsidRDefault="00BA695F" w:rsidP="009B5CD8">
            <w:pPr>
              <w:ind w:left="34"/>
              <w:jc w:val="center"/>
              <w:rPr>
                <w:sz w:val="20"/>
              </w:rPr>
            </w:pPr>
            <w:r w:rsidRPr="00052FE4">
              <w:rPr>
                <w:sz w:val="20"/>
              </w:rPr>
              <w:t>Availability Requirement</w:t>
            </w:r>
          </w:p>
        </w:tc>
        <w:tc>
          <w:tcPr>
            <w:tcW w:w="1799" w:type="dxa"/>
            <w:tcPrChange w:id="786" w:author="Nick Ward" w:date="2012-01-11T10:57:00Z">
              <w:tcPr>
                <w:tcW w:w="1922" w:type="dxa"/>
              </w:tcPr>
            </w:tcPrChange>
          </w:tcPr>
          <w:p w14:paraId="352F0A64" w14:textId="77777777" w:rsidR="00BA695F" w:rsidRPr="00052FE4" w:rsidRDefault="00BA695F" w:rsidP="009B5CD8">
            <w:pPr>
              <w:ind w:left="34"/>
              <w:jc w:val="center"/>
              <w:rPr>
                <w:sz w:val="20"/>
              </w:rPr>
            </w:pPr>
            <w:r w:rsidRPr="00052FE4">
              <w:rPr>
                <w:sz w:val="20"/>
              </w:rPr>
              <w:t>Continuity Requirement</w:t>
            </w:r>
          </w:p>
        </w:tc>
        <w:tc>
          <w:tcPr>
            <w:tcW w:w="1524" w:type="dxa"/>
            <w:tcPrChange w:id="787" w:author="Nick Ward" w:date="2012-01-11T10:57:00Z">
              <w:tcPr>
                <w:tcW w:w="1922" w:type="dxa"/>
              </w:tcPr>
            </w:tcPrChange>
          </w:tcPr>
          <w:p w14:paraId="68AE7624" w14:textId="77777777" w:rsidR="00BA695F" w:rsidRPr="00052FE4" w:rsidRDefault="00BA695F" w:rsidP="009B5CD8">
            <w:pPr>
              <w:ind w:left="34"/>
              <w:jc w:val="center"/>
              <w:rPr>
                <w:ins w:id="788" w:author="Nick Ward" w:date="2012-01-11T10:57:00Z"/>
                <w:sz w:val="20"/>
              </w:rPr>
            </w:pPr>
            <w:ins w:id="789" w:author="Nick Ward" w:date="2012-01-11T10:57:00Z">
              <w:r>
                <w:rPr>
                  <w:sz w:val="20"/>
                </w:rPr>
                <w:t>Integrity warning</w:t>
              </w:r>
            </w:ins>
          </w:p>
        </w:tc>
      </w:tr>
      <w:tr w:rsidR="00BA695F" w:rsidRPr="00052FE4" w14:paraId="40291576" w14:textId="77777777" w:rsidTr="00BA695F">
        <w:trPr>
          <w:jc w:val="center"/>
          <w:trPrChange w:id="790" w:author="Nick Ward" w:date="2012-01-11T10:57:00Z">
            <w:trPr>
              <w:jc w:val="center"/>
            </w:trPr>
          </w:trPrChange>
        </w:trPr>
        <w:tc>
          <w:tcPr>
            <w:tcW w:w="2663" w:type="dxa"/>
            <w:tcPrChange w:id="791" w:author="Nick Ward" w:date="2012-01-11T10:57:00Z">
              <w:tcPr>
                <w:tcW w:w="3085" w:type="dxa"/>
              </w:tcPr>
            </w:tcPrChange>
          </w:tcPr>
          <w:p w14:paraId="33307A97" w14:textId="77777777" w:rsidR="00BA695F" w:rsidRPr="00052FE4" w:rsidRDefault="00BA695F" w:rsidP="009B5CD8">
            <w:pPr>
              <w:jc w:val="center"/>
              <w:rPr>
                <w:sz w:val="20"/>
              </w:rPr>
            </w:pPr>
          </w:p>
          <w:p w14:paraId="65DBB6F7" w14:textId="77777777" w:rsidR="00BA695F" w:rsidRPr="00052FE4" w:rsidRDefault="00BA695F" w:rsidP="009B5CD8">
            <w:pPr>
              <w:jc w:val="center"/>
              <w:rPr>
                <w:sz w:val="20"/>
              </w:rPr>
            </w:pPr>
            <w:r w:rsidRPr="00052FE4">
              <w:rPr>
                <w:sz w:val="20"/>
              </w:rPr>
              <w:t>Ocean</w:t>
            </w:r>
            <w:ins w:id="792" w:author="Nick Ward" w:date="2012-01-11T10:54:00Z">
              <w:r>
                <w:rPr>
                  <w:sz w:val="20"/>
                </w:rPr>
                <w:t xml:space="preserve"> Waters</w:t>
              </w:r>
            </w:ins>
          </w:p>
        </w:tc>
        <w:tc>
          <w:tcPr>
            <w:tcW w:w="1738" w:type="dxa"/>
            <w:tcPrChange w:id="793" w:author="Nick Ward" w:date="2012-01-11T10:57:00Z">
              <w:tcPr>
                <w:tcW w:w="1843" w:type="dxa"/>
              </w:tcPr>
            </w:tcPrChange>
          </w:tcPr>
          <w:p w14:paraId="3906FFD7" w14:textId="77777777" w:rsidR="00BA695F" w:rsidRPr="00052FE4" w:rsidRDefault="00BA695F" w:rsidP="009B5CD8">
            <w:pPr>
              <w:ind w:left="34"/>
              <w:jc w:val="center"/>
              <w:rPr>
                <w:sz w:val="20"/>
              </w:rPr>
            </w:pPr>
          </w:p>
          <w:p w14:paraId="5C91BA57" w14:textId="77777777" w:rsidR="00BA695F" w:rsidRPr="00052FE4" w:rsidRDefault="00BA695F" w:rsidP="009B5CD8">
            <w:pPr>
              <w:ind w:left="34"/>
              <w:jc w:val="center"/>
              <w:rPr>
                <w:sz w:val="20"/>
              </w:rPr>
            </w:pPr>
            <w:r w:rsidRPr="00052FE4">
              <w:rPr>
                <w:sz w:val="20"/>
              </w:rPr>
              <w:t>100m (95%)</w:t>
            </w:r>
          </w:p>
        </w:tc>
        <w:tc>
          <w:tcPr>
            <w:tcW w:w="1846" w:type="dxa"/>
            <w:tcPrChange w:id="794" w:author="Nick Ward" w:date="2012-01-11T10:57:00Z">
              <w:tcPr>
                <w:tcW w:w="1984" w:type="dxa"/>
              </w:tcPr>
            </w:tcPrChange>
          </w:tcPr>
          <w:p w14:paraId="5DA67046" w14:textId="77777777" w:rsidR="00BA695F" w:rsidRPr="00052FE4" w:rsidRDefault="00BA695F" w:rsidP="009B5CD8">
            <w:pPr>
              <w:ind w:left="34"/>
              <w:jc w:val="center"/>
              <w:rPr>
                <w:sz w:val="20"/>
              </w:rPr>
            </w:pPr>
          </w:p>
          <w:p w14:paraId="552E1102" w14:textId="77777777" w:rsidR="00BA695F" w:rsidRPr="00052FE4" w:rsidRDefault="00BA695F" w:rsidP="00B774EF">
            <w:pPr>
              <w:ind w:left="34"/>
              <w:jc w:val="center"/>
              <w:rPr>
                <w:sz w:val="20"/>
              </w:rPr>
            </w:pPr>
            <w:r w:rsidRPr="00052FE4">
              <w:rPr>
                <w:sz w:val="20"/>
              </w:rPr>
              <w:t xml:space="preserve">99.8% </w:t>
            </w:r>
            <w:del w:id="795" w:author="Nick Ward" w:date="2012-01-11T10:55:00Z">
              <w:r w:rsidRPr="00052FE4" w:rsidDel="00B774EF">
                <w:rPr>
                  <w:sz w:val="20"/>
                </w:rPr>
                <w:delText>over 30 days</w:delText>
              </w:r>
            </w:del>
          </w:p>
        </w:tc>
        <w:tc>
          <w:tcPr>
            <w:tcW w:w="1799" w:type="dxa"/>
            <w:tcPrChange w:id="796" w:author="Nick Ward" w:date="2012-01-11T10:57:00Z">
              <w:tcPr>
                <w:tcW w:w="1922" w:type="dxa"/>
              </w:tcPr>
            </w:tcPrChange>
          </w:tcPr>
          <w:p w14:paraId="634F62ED" w14:textId="77777777" w:rsidR="00BA695F" w:rsidRPr="00052FE4" w:rsidRDefault="00BA695F" w:rsidP="009B5CD8">
            <w:pPr>
              <w:ind w:left="34"/>
              <w:jc w:val="center"/>
              <w:rPr>
                <w:sz w:val="20"/>
              </w:rPr>
            </w:pPr>
          </w:p>
          <w:p w14:paraId="7792F8D5" w14:textId="77777777" w:rsidR="00BA695F" w:rsidRPr="00052FE4" w:rsidRDefault="00BA695F" w:rsidP="009B5CD8">
            <w:pPr>
              <w:ind w:left="34"/>
              <w:jc w:val="center"/>
              <w:rPr>
                <w:sz w:val="20"/>
              </w:rPr>
            </w:pPr>
            <w:r w:rsidRPr="00052FE4">
              <w:rPr>
                <w:sz w:val="20"/>
              </w:rPr>
              <w:t>N/A</w:t>
            </w:r>
          </w:p>
        </w:tc>
        <w:tc>
          <w:tcPr>
            <w:tcW w:w="1524" w:type="dxa"/>
            <w:tcPrChange w:id="797" w:author="Nick Ward" w:date="2012-01-11T10:57:00Z">
              <w:tcPr>
                <w:tcW w:w="1922" w:type="dxa"/>
              </w:tcPr>
            </w:tcPrChange>
          </w:tcPr>
          <w:p w14:paraId="5C61024E" w14:textId="77777777" w:rsidR="00BA695F" w:rsidRDefault="00BA695F" w:rsidP="00BA695F">
            <w:pPr>
              <w:autoSpaceDE w:val="0"/>
              <w:autoSpaceDN w:val="0"/>
              <w:adjustRightInd w:val="0"/>
              <w:rPr>
                <w:ins w:id="798" w:author="Nick Ward" w:date="2012-01-11T10:57:00Z"/>
              </w:rPr>
            </w:pPr>
            <w:ins w:id="799" w:author="Nick Ward" w:date="2012-01-11T10:57:00Z">
              <w:r>
                <w:t>As soon as practicable by Maritime Safety Information (MSI) systems.</w:t>
              </w:r>
            </w:ins>
          </w:p>
          <w:p w14:paraId="10A25F27" w14:textId="77777777" w:rsidR="00BA695F" w:rsidRPr="00052FE4" w:rsidRDefault="00BA695F" w:rsidP="009B5CD8">
            <w:pPr>
              <w:ind w:left="34"/>
              <w:jc w:val="center"/>
              <w:rPr>
                <w:ins w:id="800" w:author="Nick Ward" w:date="2012-01-11T10:57:00Z"/>
                <w:sz w:val="20"/>
              </w:rPr>
            </w:pPr>
          </w:p>
        </w:tc>
      </w:tr>
      <w:tr w:rsidR="00BA695F" w:rsidRPr="00052FE4" w14:paraId="07704E21" w14:textId="77777777" w:rsidTr="00BA695F">
        <w:trPr>
          <w:jc w:val="center"/>
          <w:trPrChange w:id="801" w:author="Nick Ward" w:date="2012-01-11T10:57:00Z">
            <w:trPr>
              <w:jc w:val="center"/>
            </w:trPr>
          </w:trPrChange>
        </w:trPr>
        <w:tc>
          <w:tcPr>
            <w:tcW w:w="2663" w:type="dxa"/>
            <w:tcPrChange w:id="802" w:author="Nick Ward" w:date="2012-01-11T10:57:00Z">
              <w:tcPr>
                <w:tcW w:w="3085" w:type="dxa"/>
              </w:tcPr>
            </w:tcPrChange>
          </w:tcPr>
          <w:p w14:paraId="032935D9" w14:textId="77777777" w:rsidR="00BA695F" w:rsidRPr="00052FE4" w:rsidRDefault="00BA695F" w:rsidP="00B774EF">
            <w:pPr>
              <w:jc w:val="center"/>
              <w:rPr>
                <w:rFonts w:cs="Arial"/>
                <w:sz w:val="20"/>
              </w:rPr>
            </w:pPr>
            <w:del w:id="803" w:author="Nick Ward" w:date="2012-01-11T10:55:00Z">
              <w:r w:rsidRPr="00052FE4" w:rsidDel="00B774EF">
                <w:rPr>
                  <w:rFonts w:cs="Arial"/>
                  <w:sz w:val="20"/>
                </w:rPr>
                <w:delText xml:space="preserve">Navigation in </w:delText>
              </w:r>
            </w:del>
            <w:del w:id="804" w:author="Nick Ward" w:date="2012-01-11T10:54:00Z">
              <w:r w:rsidRPr="00052FE4" w:rsidDel="00B774EF">
                <w:rPr>
                  <w:rFonts w:cs="Arial"/>
                  <w:sz w:val="20"/>
                </w:rPr>
                <w:delText xml:space="preserve">those </w:delText>
              </w:r>
            </w:del>
            <w:r w:rsidRPr="00052FE4">
              <w:rPr>
                <w:rFonts w:cs="Arial"/>
                <w:sz w:val="20"/>
              </w:rPr>
              <w:t xml:space="preserve"> Harbour Entrances, Harbour Approaches and Coastal Waters </w:t>
            </w:r>
            <w:del w:id="805" w:author="Nick Ward" w:date="2012-01-11T10:55:00Z">
              <w:r w:rsidRPr="00052FE4" w:rsidDel="00B774EF">
                <w:rPr>
                  <w:rFonts w:cs="Arial"/>
                  <w:sz w:val="20"/>
                </w:rPr>
                <w:delText>with a low volume of Traffic and/or a less significant degree of risk</w:delText>
              </w:r>
            </w:del>
          </w:p>
        </w:tc>
        <w:tc>
          <w:tcPr>
            <w:tcW w:w="1738" w:type="dxa"/>
            <w:tcPrChange w:id="806" w:author="Nick Ward" w:date="2012-01-11T10:57:00Z">
              <w:tcPr>
                <w:tcW w:w="1843" w:type="dxa"/>
              </w:tcPr>
            </w:tcPrChange>
          </w:tcPr>
          <w:p w14:paraId="5F038179" w14:textId="77777777" w:rsidR="00BA695F" w:rsidRPr="00052FE4" w:rsidRDefault="00BA695F" w:rsidP="009B5CD8">
            <w:pPr>
              <w:ind w:left="34"/>
              <w:jc w:val="center"/>
              <w:rPr>
                <w:sz w:val="20"/>
              </w:rPr>
            </w:pPr>
          </w:p>
          <w:p w14:paraId="248AEF47" w14:textId="77777777" w:rsidR="00BA695F" w:rsidRPr="00052FE4" w:rsidRDefault="00BA695F" w:rsidP="009B5CD8">
            <w:pPr>
              <w:ind w:left="34"/>
              <w:jc w:val="center"/>
              <w:rPr>
                <w:sz w:val="20"/>
              </w:rPr>
            </w:pPr>
            <w:r w:rsidRPr="00052FE4">
              <w:rPr>
                <w:sz w:val="20"/>
              </w:rPr>
              <w:t>10m (95%)</w:t>
            </w:r>
          </w:p>
        </w:tc>
        <w:tc>
          <w:tcPr>
            <w:tcW w:w="1846" w:type="dxa"/>
            <w:tcPrChange w:id="807" w:author="Nick Ward" w:date="2012-01-11T10:57:00Z">
              <w:tcPr>
                <w:tcW w:w="1984" w:type="dxa"/>
              </w:tcPr>
            </w:tcPrChange>
          </w:tcPr>
          <w:p w14:paraId="010A4BFE" w14:textId="77777777" w:rsidR="00BA695F" w:rsidRPr="00052FE4" w:rsidRDefault="00BA695F" w:rsidP="009B5CD8">
            <w:pPr>
              <w:ind w:left="34"/>
              <w:jc w:val="center"/>
              <w:rPr>
                <w:sz w:val="20"/>
              </w:rPr>
            </w:pPr>
          </w:p>
          <w:p w14:paraId="0311F08C" w14:textId="77777777" w:rsidR="00BA695F" w:rsidRPr="00052FE4" w:rsidRDefault="00BA695F" w:rsidP="00BA695F">
            <w:pPr>
              <w:ind w:left="34"/>
              <w:jc w:val="center"/>
              <w:rPr>
                <w:sz w:val="20"/>
              </w:rPr>
            </w:pPr>
            <w:r w:rsidRPr="00052FE4">
              <w:rPr>
                <w:sz w:val="20"/>
              </w:rPr>
              <w:t>99.</w:t>
            </w:r>
            <w:ins w:id="808" w:author="Nick Ward" w:date="2012-01-11T10:59:00Z">
              <w:r>
                <w:rPr>
                  <w:sz w:val="20"/>
                </w:rPr>
                <w:t>8</w:t>
              </w:r>
            </w:ins>
            <w:del w:id="809" w:author="Nick Ward" w:date="2012-01-11T10:59:00Z">
              <w:r w:rsidRPr="00052FE4" w:rsidDel="00BA695F">
                <w:rPr>
                  <w:sz w:val="20"/>
                </w:rPr>
                <w:delText>5</w:delText>
              </w:r>
            </w:del>
            <w:r w:rsidRPr="00052FE4">
              <w:rPr>
                <w:sz w:val="20"/>
              </w:rPr>
              <w:t xml:space="preserve">% </w:t>
            </w:r>
            <w:del w:id="810" w:author="Nick Ward" w:date="2012-01-11T10:59:00Z">
              <w:r w:rsidRPr="00052FE4" w:rsidDel="00BA695F">
                <w:rPr>
                  <w:sz w:val="20"/>
                </w:rPr>
                <w:delText>over 2 years</w:delText>
              </w:r>
            </w:del>
          </w:p>
        </w:tc>
        <w:tc>
          <w:tcPr>
            <w:tcW w:w="1799" w:type="dxa"/>
            <w:tcPrChange w:id="811" w:author="Nick Ward" w:date="2012-01-11T10:57:00Z">
              <w:tcPr>
                <w:tcW w:w="1922" w:type="dxa"/>
              </w:tcPr>
            </w:tcPrChange>
          </w:tcPr>
          <w:p w14:paraId="6245D0D9" w14:textId="77777777" w:rsidR="00BA695F" w:rsidRPr="00052FE4" w:rsidRDefault="00BA695F" w:rsidP="009B5CD8">
            <w:pPr>
              <w:ind w:left="34"/>
              <w:jc w:val="center"/>
              <w:rPr>
                <w:sz w:val="20"/>
              </w:rPr>
            </w:pPr>
          </w:p>
          <w:p w14:paraId="2B69FDB2" w14:textId="77777777" w:rsidR="00BA695F" w:rsidRPr="00052FE4" w:rsidRDefault="00BA695F" w:rsidP="00BA695F">
            <w:pPr>
              <w:ind w:left="34"/>
              <w:jc w:val="center"/>
              <w:rPr>
                <w:sz w:val="20"/>
              </w:rPr>
            </w:pPr>
            <w:r w:rsidRPr="00052FE4">
              <w:rPr>
                <w:sz w:val="20"/>
              </w:rPr>
              <w:t>99.</w:t>
            </w:r>
            <w:ins w:id="812" w:author="Nick Ward" w:date="2012-01-11T10:59:00Z">
              <w:r>
                <w:rPr>
                  <w:sz w:val="20"/>
                </w:rPr>
                <w:t>97</w:t>
              </w:r>
            </w:ins>
            <w:del w:id="813" w:author="Nick Ward" w:date="2012-01-11T10:59:00Z">
              <w:r w:rsidRPr="00052FE4" w:rsidDel="00BA695F">
                <w:rPr>
                  <w:sz w:val="20"/>
                </w:rPr>
                <w:delText>85</w:delText>
              </w:r>
            </w:del>
            <w:r w:rsidRPr="00052FE4">
              <w:rPr>
                <w:sz w:val="20"/>
              </w:rPr>
              <w:t>% over</w:t>
            </w:r>
            <w:ins w:id="814" w:author="Nick Ward" w:date="2012-01-11T10:59:00Z">
              <w:r>
                <w:rPr>
                  <w:sz w:val="20"/>
                </w:rPr>
                <w:t xml:space="preserve"> 15 </w:t>
              </w:r>
              <w:proofErr w:type="spellStart"/>
              <w:r>
                <w:rPr>
                  <w:sz w:val="20"/>
                </w:rPr>
                <w:t>mins</w:t>
              </w:r>
            </w:ins>
            <w:proofErr w:type="spellEnd"/>
            <w:del w:id="815" w:author="Nick Ward" w:date="2012-01-11T10:59:00Z">
              <w:r w:rsidRPr="00052FE4" w:rsidDel="00BA695F">
                <w:rPr>
                  <w:sz w:val="20"/>
                </w:rPr>
                <w:delText xml:space="preserve"> 3 hours</w:delText>
              </w:r>
            </w:del>
          </w:p>
        </w:tc>
        <w:tc>
          <w:tcPr>
            <w:tcW w:w="1524" w:type="dxa"/>
            <w:tcPrChange w:id="816" w:author="Nick Ward" w:date="2012-01-11T10:57:00Z">
              <w:tcPr>
                <w:tcW w:w="1922" w:type="dxa"/>
              </w:tcPr>
            </w:tcPrChange>
          </w:tcPr>
          <w:p w14:paraId="1C364D43" w14:textId="77777777" w:rsidR="00741071" w:rsidRDefault="00BA695F">
            <w:pPr>
              <w:autoSpaceDE w:val="0"/>
              <w:autoSpaceDN w:val="0"/>
              <w:adjustRightInd w:val="0"/>
              <w:rPr>
                <w:ins w:id="817" w:author="Nick Ward" w:date="2012-01-11T11:00:00Z"/>
              </w:rPr>
              <w:pPrChange w:id="818" w:author="Nick Ward" w:date="2012-01-11T11:00:00Z">
                <w:pPr>
                  <w:ind w:left="34"/>
                  <w:jc w:val="center"/>
                </w:pPr>
              </w:pPrChange>
            </w:pPr>
            <w:ins w:id="819" w:author="Nick Ward" w:date="2012-01-11T11:00:00Z">
              <w:r>
                <w:t>Within 10 s.</w:t>
              </w:r>
            </w:ins>
          </w:p>
          <w:p w14:paraId="6A3ED4A3" w14:textId="77777777" w:rsidR="00741071" w:rsidRDefault="00BA695F">
            <w:pPr>
              <w:autoSpaceDE w:val="0"/>
              <w:autoSpaceDN w:val="0"/>
              <w:adjustRightInd w:val="0"/>
              <w:rPr>
                <w:ins w:id="820" w:author="Nick Ward" w:date="2012-01-11T10:57:00Z"/>
                <w:sz w:val="20"/>
              </w:rPr>
              <w:pPrChange w:id="821" w:author="Nick Ward" w:date="2012-01-11T11:01:00Z">
                <w:pPr>
                  <w:ind w:left="34"/>
                  <w:jc w:val="center"/>
                </w:pPr>
              </w:pPrChange>
            </w:pPr>
            <w:ins w:id="822" w:author="Nick Ward" w:date="2012-01-11T11:01:00Z">
              <w:r>
                <w:t>(system  considered available when it</w:t>
              </w:r>
              <w:r>
                <w:rPr>
                  <w:szCs w:val="22"/>
                </w:rPr>
                <w:t xml:space="preserve"> provides the required integrity for the given accuracy level)</w:t>
              </w:r>
            </w:ins>
          </w:p>
        </w:tc>
      </w:tr>
      <w:tr w:rsidR="00BA695F" w:rsidRPr="00052FE4" w14:paraId="45DCD098" w14:textId="77777777" w:rsidTr="00BA695F">
        <w:trPr>
          <w:jc w:val="center"/>
          <w:trPrChange w:id="823" w:author="Nick Ward" w:date="2012-01-11T10:57:00Z">
            <w:trPr>
              <w:jc w:val="center"/>
            </w:trPr>
          </w:trPrChange>
        </w:trPr>
        <w:tc>
          <w:tcPr>
            <w:tcW w:w="2663" w:type="dxa"/>
            <w:tcPrChange w:id="824" w:author="Nick Ward" w:date="2012-01-11T10:57:00Z">
              <w:tcPr>
                <w:tcW w:w="3085" w:type="dxa"/>
              </w:tcPr>
            </w:tcPrChange>
          </w:tcPr>
          <w:p w14:paraId="7A720474" w14:textId="77777777" w:rsidR="00BA695F" w:rsidRPr="00052FE4" w:rsidRDefault="00BA695F" w:rsidP="009B5CD8">
            <w:pPr>
              <w:jc w:val="center"/>
              <w:rPr>
                <w:rFonts w:cs="Arial"/>
                <w:sz w:val="20"/>
              </w:rPr>
            </w:pPr>
            <w:del w:id="825" w:author="Nick Ward" w:date="2012-01-11T10:55:00Z">
              <w:r w:rsidRPr="00052FE4" w:rsidDel="00B774EF">
                <w:rPr>
                  <w:rFonts w:cs="Arial"/>
                  <w:sz w:val="20"/>
                </w:rPr>
                <w:delText>Navigation in those  Harbour Entrances, Harbour Approaches and Coastal Waters with a high volume of Traffic and/or a significant degree of risk</w:delText>
              </w:r>
            </w:del>
          </w:p>
        </w:tc>
        <w:tc>
          <w:tcPr>
            <w:tcW w:w="1738" w:type="dxa"/>
            <w:tcPrChange w:id="826" w:author="Nick Ward" w:date="2012-01-11T10:57:00Z">
              <w:tcPr>
                <w:tcW w:w="1843" w:type="dxa"/>
              </w:tcPr>
            </w:tcPrChange>
          </w:tcPr>
          <w:p w14:paraId="0321C663" w14:textId="77777777" w:rsidR="00BA695F" w:rsidRPr="00052FE4" w:rsidDel="00B774EF" w:rsidRDefault="00BA695F" w:rsidP="009B5CD8">
            <w:pPr>
              <w:ind w:left="34"/>
              <w:jc w:val="center"/>
              <w:rPr>
                <w:del w:id="827" w:author="Nick Ward" w:date="2012-01-11T10:55:00Z"/>
                <w:sz w:val="20"/>
              </w:rPr>
            </w:pPr>
          </w:p>
          <w:p w14:paraId="41C47B56" w14:textId="77777777" w:rsidR="00BA695F" w:rsidRPr="00052FE4" w:rsidRDefault="00BA695F" w:rsidP="009B5CD8">
            <w:pPr>
              <w:ind w:left="34"/>
              <w:jc w:val="center"/>
              <w:rPr>
                <w:sz w:val="20"/>
              </w:rPr>
            </w:pPr>
            <w:del w:id="828" w:author="Nick Ward" w:date="2012-01-11T10:55:00Z">
              <w:r w:rsidRPr="00052FE4" w:rsidDel="00B774EF">
                <w:rPr>
                  <w:sz w:val="20"/>
                </w:rPr>
                <w:delText>10m (95%)</w:delText>
              </w:r>
            </w:del>
          </w:p>
        </w:tc>
        <w:tc>
          <w:tcPr>
            <w:tcW w:w="1846" w:type="dxa"/>
            <w:tcPrChange w:id="829" w:author="Nick Ward" w:date="2012-01-11T10:57:00Z">
              <w:tcPr>
                <w:tcW w:w="1984" w:type="dxa"/>
              </w:tcPr>
            </w:tcPrChange>
          </w:tcPr>
          <w:p w14:paraId="29BC7500" w14:textId="77777777" w:rsidR="00BA695F" w:rsidRPr="00052FE4" w:rsidDel="00B774EF" w:rsidRDefault="00BA695F" w:rsidP="009B5CD8">
            <w:pPr>
              <w:ind w:left="34"/>
              <w:jc w:val="center"/>
              <w:rPr>
                <w:del w:id="830" w:author="Nick Ward" w:date="2012-01-11T10:55:00Z"/>
                <w:sz w:val="20"/>
              </w:rPr>
            </w:pPr>
          </w:p>
          <w:p w14:paraId="3DE15AEA" w14:textId="77777777" w:rsidR="00BA695F" w:rsidRPr="00052FE4" w:rsidRDefault="00BA695F" w:rsidP="009B5CD8">
            <w:pPr>
              <w:ind w:left="34"/>
              <w:jc w:val="center"/>
              <w:rPr>
                <w:sz w:val="20"/>
              </w:rPr>
            </w:pPr>
            <w:del w:id="831" w:author="Nick Ward" w:date="2012-01-11T10:55:00Z">
              <w:r w:rsidRPr="00052FE4" w:rsidDel="00B774EF">
                <w:rPr>
                  <w:sz w:val="20"/>
                </w:rPr>
                <w:delText>99.8% over 2 years</w:delText>
              </w:r>
            </w:del>
          </w:p>
        </w:tc>
        <w:tc>
          <w:tcPr>
            <w:tcW w:w="1799" w:type="dxa"/>
            <w:tcPrChange w:id="832" w:author="Nick Ward" w:date="2012-01-11T10:57:00Z">
              <w:tcPr>
                <w:tcW w:w="1922" w:type="dxa"/>
              </w:tcPr>
            </w:tcPrChange>
          </w:tcPr>
          <w:p w14:paraId="09699BA7" w14:textId="77777777" w:rsidR="00BA695F" w:rsidRPr="00052FE4" w:rsidDel="00B774EF" w:rsidRDefault="00BA695F" w:rsidP="009B5CD8">
            <w:pPr>
              <w:ind w:left="34"/>
              <w:jc w:val="center"/>
              <w:rPr>
                <w:del w:id="833" w:author="Nick Ward" w:date="2012-01-11T10:55:00Z"/>
                <w:sz w:val="20"/>
              </w:rPr>
            </w:pPr>
          </w:p>
          <w:p w14:paraId="33850493" w14:textId="77777777" w:rsidR="00BA695F" w:rsidRPr="00052FE4" w:rsidRDefault="00BA695F" w:rsidP="009B5CD8">
            <w:pPr>
              <w:ind w:left="34"/>
              <w:jc w:val="center"/>
              <w:rPr>
                <w:sz w:val="20"/>
              </w:rPr>
            </w:pPr>
            <w:del w:id="834" w:author="Nick Ward" w:date="2012-01-11T10:55:00Z">
              <w:r w:rsidRPr="00052FE4" w:rsidDel="00B774EF">
                <w:rPr>
                  <w:sz w:val="20"/>
                </w:rPr>
                <w:delText>99.97% over 3 hours</w:delText>
              </w:r>
            </w:del>
          </w:p>
        </w:tc>
        <w:tc>
          <w:tcPr>
            <w:tcW w:w="1524" w:type="dxa"/>
            <w:tcPrChange w:id="835" w:author="Nick Ward" w:date="2012-01-11T10:57:00Z">
              <w:tcPr>
                <w:tcW w:w="1922" w:type="dxa"/>
              </w:tcPr>
            </w:tcPrChange>
          </w:tcPr>
          <w:p w14:paraId="110D4A01" w14:textId="77777777" w:rsidR="00BA695F" w:rsidRPr="00052FE4" w:rsidDel="00B774EF" w:rsidRDefault="00BA695F" w:rsidP="009B5CD8">
            <w:pPr>
              <w:ind w:left="34"/>
              <w:jc w:val="center"/>
              <w:rPr>
                <w:ins w:id="836" w:author="Nick Ward" w:date="2012-01-11T10:57:00Z"/>
                <w:sz w:val="20"/>
              </w:rPr>
            </w:pPr>
          </w:p>
        </w:tc>
      </w:tr>
    </w:tbl>
    <w:p w14:paraId="433B34F4" w14:textId="77777777" w:rsidR="009B5CD8" w:rsidRDefault="009B5CD8" w:rsidP="009B5CD8">
      <w:pPr>
        <w:rPr>
          <w:lang w:eastAsia="en-GB"/>
        </w:rPr>
      </w:pPr>
    </w:p>
    <w:p w14:paraId="516B5765" w14:textId="77777777" w:rsidR="009B5CD8" w:rsidDel="00BA695F" w:rsidRDefault="009B5CD8" w:rsidP="009B5CD8">
      <w:pPr>
        <w:rPr>
          <w:del w:id="837" w:author="Nick Ward" w:date="2012-01-11T10:59:00Z"/>
          <w:lang w:eastAsia="en-GB"/>
        </w:rPr>
      </w:pPr>
      <w:del w:id="838" w:author="Nick Ward" w:date="2012-01-11T10:59:00Z">
        <w:r w:rsidDel="00BA695F">
          <w:rPr>
            <w:lang w:eastAsia="en-GB"/>
          </w:rPr>
          <w:delText xml:space="preserve">In addition, the update rate of the computed and displayed position data should be greater than once every </w:delText>
        </w:r>
      </w:del>
      <w:del w:id="839" w:author="Nick Ward" w:date="2012-01-11T10:56:00Z">
        <w:r w:rsidDel="00B774EF">
          <w:rPr>
            <w:lang w:eastAsia="en-GB"/>
          </w:rPr>
          <w:delText>10</w:delText>
        </w:r>
      </w:del>
      <w:del w:id="840" w:author="Nick Ward" w:date="2012-01-11T10:59:00Z">
        <w:r w:rsidDel="00BA695F">
          <w:rPr>
            <w:lang w:eastAsia="en-GB"/>
          </w:rPr>
          <w:delText xml:space="preserve"> seconds.</w:delText>
        </w:r>
        <w:r w:rsidR="003657D5" w:rsidDel="00BA695F">
          <w:rPr>
            <w:lang w:eastAsia="en-GB"/>
          </w:rPr>
          <w:delText xml:space="preserve"> </w:delText>
        </w:r>
        <w:r w:rsidDel="00BA695F">
          <w:rPr>
            <w:lang w:eastAsia="en-GB"/>
          </w:rPr>
          <w:delText xml:space="preserve"> If the computed position data is used for AIS, graphical display or for direct control of the ship, then the update rate should be greater than once every 2 seconds.</w:delText>
        </w:r>
      </w:del>
    </w:p>
    <w:p w14:paraId="1E04A6F8" w14:textId="77777777" w:rsidR="009B5CD8" w:rsidRPr="009B5CD8" w:rsidDel="00BA695F" w:rsidRDefault="009B5CD8" w:rsidP="009B5CD8">
      <w:pPr>
        <w:rPr>
          <w:del w:id="841" w:author="Nick Ward" w:date="2012-01-11T10:59:00Z"/>
          <w:lang w:eastAsia="en-GB"/>
        </w:rPr>
      </w:pPr>
      <w:del w:id="842" w:author="Nick Ward" w:date="2012-01-11T10:59:00Z">
        <w:r w:rsidDel="00BA695F">
          <w:rPr>
            <w:lang w:eastAsia="en-GB"/>
          </w:rPr>
          <w:delText>Outwith the Ocean phase of navigation, a warning of system non-availability or discontinuity should be provided to users within 10 seconds.</w:delText>
        </w:r>
      </w:del>
    </w:p>
    <w:p w14:paraId="33863370" w14:textId="77777777" w:rsidR="00F155DC" w:rsidRPr="00F155DC" w:rsidRDefault="00F155DC" w:rsidP="00206BF0">
      <w:pPr>
        <w:pStyle w:val="Appendix"/>
        <w:numPr>
          <w:ilvl w:val="0"/>
          <w:numId w:val="0"/>
        </w:numPr>
      </w:pPr>
    </w:p>
    <w:sectPr w:rsidR="00F155DC" w:rsidRPr="00F155DC" w:rsidSect="00404590">
      <w:headerReference w:type="even" r:id="rId19"/>
      <w:headerReference w:type="default" r:id="rId20"/>
      <w:footerReference w:type="even" r:id="rId21"/>
      <w:footerReference w:type="default" r:id="rId22"/>
      <w:headerReference w:type="first" r:id="rId23"/>
      <w:footerReference w:type="first" r:id="rId2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BA2FC9B" w14:textId="77777777" w:rsidR="0026734B" w:rsidRDefault="0026734B" w:rsidP="009E1230">
      <w:r>
        <w:separator/>
      </w:r>
    </w:p>
  </w:endnote>
  <w:endnote w:type="continuationSeparator" w:id="0">
    <w:p w14:paraId="4228C9ED" w14:textId="77777777" w:rsidR="0026734B" w:rsidRDefault="0026734B"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E0933" w14:textId="77777777" w:rsidR="008E0456" w:rsidRDefault="008E045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90508" w14:textId="77777777" w:rsidR="0026734B" w:rsidRPr="008136BC" w:rsidRDefault="0026734B" w:rsidP="00123EAA">
    <w:pPr>
      <w:pStyle w:val="Footer"/>
    </w:pPr>
    <w:r w:rsidRPr="008136BC">
      <w:tab/>
    </w:r>
    <w:r w:rsidRPr="008136BC">
      <w:rPr>
        <w:lang w:val="en-US"/>
      </w:rPr>
      <w:t xml:space="preserve">Page </w:t>
    </w:r>
    <w:r w:rsidR="00D27911" w:rsidRPr="008136BC">
      <w:rPr>
        <w:lang w:val="en-US"/>
      </w:rPr>
      <w:fldChar w:fldCharType="begin"/>
    </w:r>
    <w:r w:rsidRPr="008136BC">
      <w:rPr>
        <w:lang w:val="en-US"/>
      </w:rPr>
      <w:instrText xml:space="preserve"> PAGE </w:instrText>
    </w:r>
    <w:r w:rsidR="00D27911" w:rsidRPr="008136BC">
      <w:rPr>
        <w:lang w:val="en-US"/>
      </w:rPr>
      <w:fldChar w:fldCharType="separate"/>
    </w:r>
    <w:r w:rsidR="001E0905">
      <w:rPr>
        <w:noProof/>
        <w:lang w:val="en-US"/>
      </w:rPr>
      <w:t>16</w:t>
    </w:r>
    <w:r w:rsidR="00D27911" w:rsidRPr="008136BC">
      <w:rPr>
        <w:lang w:val="en-US"/>
      </w:rPr>
      <w:fldChar w:fldCharType="end"/>
    </w:r>
    <w:r w:rsidRPr="008136BC">
      <w:rPr>
        <w:lang w:val="en-US"/>
      </w:rPr>
      <w:t xml:space="preserve"> of </w:t>
    </w:r>
    <w:r w:rsidR="00D27911" w:rsidRPr="008136BC">
      <w:rPr>
        <w:lang w:val="en-US"/>
      </w:rPr>
      <w:fldChar w:fldCharType="begin"/>
    </w:r>
    <w:r w:rsidRPr="008136BC">
      <w:rPr>
        <w:lang w:val="en-US"/>
      </w:rPr>
      <w:instrText xml:space="preserve"> NUMPAGES </w:instrText>
    </w:r>
    <w:r w:rsidR="00D27911" w:rsidRPr="008136BC">
      <w:rPr>
        <w:lang w:val="en-US"/>
      </w:rPr>
      <w:fldChar w:fldCharType="separate"/>
    </w:r>
    <w:r w:rsidR="001E0905">
      <w:rPr>
        <w:noProof/>
        <w:lang w:val="en-US"/>
      </w:rPr>
      <w:t>27</w:t>
    </w:r>
    <w:r w:rsidR="00D27911"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4767A" w14:textId="77777777" w:rsidR="008E0456" w:rsidRDefault="008E045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50CC64F" w14:textId="77777777" w:rsidR="0026734B" w:rsidRDefault="0026734B" w:rsidP="009E1230">
      <w:r>
        <w:separator/>
      </w:r>
    </w:p>
  </w:footnote>
  <w:footnote w:type="continuationSeparator" w:id="0">
    <w:p w14:paraId="0CE4C081" w14:textId="77777777" w:rsidR="0026734B" w:rsidRDefault="0026734B" w:rsidP="009E1230">
      <w:r>
        <w:continuationSeparator/>
      </w:r>
    </w:p>
  </w:footnote>
  <w:footnote w:id="1">
    <w:p w14:paraId="70652B66" w14:textId="77777777" w:rsidR="0026734B" w:rsidRDefault="0026734B" w:rsidP="006D1091">
      <w:pPr>
        <w:pStyle w:val="FootnoteText"/>
      </w:pPr>
      <w:r>
        <w:rPr>
          <w:rStyle w:val="FootnoteReference"/>
        </w:rPr>
        <w:footnoteRef/>
      </w:r>
      <w:r>
        <w:t xml:space="preserve"> </w:t>
      </w:r>
      <w:r>
        <w:tab/>
      </w:r>
      <w:proofErr w:type="gramStart"/>
      <w:r w:rsidRPr="006E189B">
        <w:rPr>
          <w:sz w:val="16"/>
          <w:szCs w:val="16"/>
        </w:rPr>
        <w:t>Review of Maritime Transport, 2008.</w:t>
      </w:r>
      <w:proofErr w:type="gramEnd"/>
      <w:r w:rsidRPr="006E189B">
        <w:rPr>
          <w:sz w:val="16"/>
          <w:szCs w:val="16"/>
        </w:rPr>
        <w:t xml:space="preserve"> United Nations Conference on Trade and Development (UNCTAD) Secretariat, United Nations, New York and Geneva, 2008</w:t>
      </w:r>
      <w:r w:rsidRPr="006E189B">
        <w:rPr>
          <w:color w:val="FF0000"/>
          <w:sz w:val="16"/>
          <w:szCs w:val="16"/>
        </w:rPr>
        <w:t>.</w:t>
      </w:r>
    </w:p>
  </w:footnote>
  <w:footnote w:id="2">
    <w:p w14:paraId="743EDFDD" w14:textId="77777777" w:rsidR="0026734B" w:rsidRDefault="0026734B" w:rsidP="006D1091">
      <w:pPr>
        <w:pStyle w:val="FootnoteText"/>
      </w:pPr>
      <w:r>
        <w:rPr>
          <w:rStyle w:val="FootnoteReference"/>
        </w:rPr>
        <w:footnoteRef/>
      </w:r>
      <w:r>
        <w:t xml:space="preserve"> </w:t>
      </w:r>
      <w:r>
        <w:tab/>
      </w:r>
      <w:proofErr w:type="gramStart"/>
      <w:r w:rsidRPr="006E189B">
        <w:rPr>
          <w:sz w:val="16"/>
          <w:szCs w:val="16"/>
        </w:rPr>
        <w:t>Para 13.24, Sub-Committee on Safety of Navigation (NAV), 53</w:t>
      </w:r>
      <w:r w:rsidRPr="006E189B">
        <w:rPr>
          <w:sz w:val="16"/>
          <w:szCs w:val="16"/>
          <w:vertAlign w:val="superscript"/>
        </w:rPr>
        <w:t>rd</w:t>
      </w:r>
      <w:r w:rsidRPr="006E189B">
        <w:rPr>
          <w:sz w:val="16"/>
          <w:szCs w:val="16"/>
        </w:rPr>
        <w:t xml:space="preserve"> session; International Maritime Organization, 2007</w:t>
      </w:r>
      <w:r>
        <w:rPr>
          <w:sz w:val="16"/>
          <w:szCs w:val="16"/>
        </w:rPr>
        <w:t>.</w:t>
      </w:r>
      <w:proofErr w:type="gramEnd"/>
    </w:p>
  </w:footnote>
  <w:footnote w:id="3">
    <w:p w14:paraId="2B1F0C36" w14:textId="77777777" w:rsidR="0026734B" w:rsidRDefault="0026734B" w:rsidP="008544C8">
      <w:pPr>
        <w:pStyle w:val="FootnoteText"/>
      </w:pPr>
      <w:r>
        <w:rPr>
          <w:rStyle w:val="FootnoteReference"/>
        </w:rPr>
        <w:footnoteRef/>
      </w:r>
      <w:r>
        <w:t xml:space="preserve"> </w:t>
      </w:r>
      <w:r>
        <w:tab/>
      </w:r>
      <w:r w:rsidRPr="006E189B">
        <w:rPr>
          <w:sz w:val="16"/>
          <w:szCs w:val="16"/>
        </w:rPr>
        <w:t>IMO Resolution A.</w:t>
      </w:r>
      <w:ins w:id="199" w:author="Nick Ward" w:date="2012-01-11T10:39:00Z">
        <w:r>
          <w:rPr>
            <w:sz w:val="16"/>
            <w:szCs w:val="16"/>
          </w:rPr>
          <w:t>1046(27)</w:t>
        </w:r>
      </w:ins>
      <w:del w:id="200" w:author="Nick Ward" w:date="2012-01-11T10:39:00Z">
        <w:r w:rsidRPr="006E189B" w:rsidDel="00275226">
          <w:rPr>
            <w:sz w:val="16"/>
            <w:szCs w:val="16"/>
          </w:rPr>
          <w:delText>953(23)</w:delText>
        </w:r>
      </w:del>
      <w:r w:rsidRPr="006E189B">
        <w:rPr>
          <w:sz w:val="16"/>
          <w:szCs w:val="16"/>
        </w:rPr>
        <w:t xml:space="preserve"> World-Wide Radio-Navigation System</w:t>
      </w:r>
    </w:p>
  </w:footnote>
  <w:footnote w:id="4">
    <w:p w14:paraId="61242EE2" w14:textId="77777777" w:rsidR="0026734B" w:rsidRDefault="0026734B" w:rsidP="008544C8">
      <w:pPr>
        <w:pStyle w:val="FootnoteText"/>
      </w:pPr>
      <w:r>
        <w:rPr>
          <w:rStyle w:val="FootnoteReference"/>
        </w:rPr>
        <w:footnoteRef/>
      </w:r>
      <w:r>
        <w:t xml:space="preserve"> </w:t>
      </w:r>
      <w:r>
        <w:tab/>
      </w:r>
      <w:r w:rsidRPr="006E189B">
        <w:rPr>
          <w:sz w:val="16"/>
          <w:szCs w:val="16"/>
        </w:rPr>
        <w:t>IMO Resolution A.915(22) Revised Maritime Policy and Requirements for a Future Glob</w:t>
      </w:r>
      <w:r>
        <w:rPr>
          <w:sz w:val="16"/>
          <w:szCs w:val="16"/>
        </w:rPr>
        <w:t>al Navigation Satellite System</w:t>
      </w:r>
    </w:p>
  </w:footnote>
  <w:footnote w:id="5">
    <w:p w14:paraId="442787F1" w14:textId="77777777" w:rsidR="0026734B" w:rsidRDefault="0026734B" w:rsidP="003644C2">
      <w:pPr>
        <w:pStyle w:val="FootnoteText"/>
      </w:pPr>
      <w:r>
        <w:rPr>
          <w:rStyle w:val="FootnoteReference"/>
        </w:rPr>
        <w:footnoteRef/>
      </w:r>
      <w:r>
        <w:t xml:space="preserve"> </w:t>
      </w:r>
      <w:r>
        <w:tab/>
      </w:r>
      <w:r w:rsidRPr="006E189B">
        <w:rPr>
          <w:sz w:val="16"/>
          <w:szCs w:val="16"/>
        </w:rPr>
        <w:t xml:space="preserve">Global Positioning System: Significant Challenges in Sustaining and Upgrading Widely Used Capabilities; </w:t>
      </w:r>
      <w:proofErr w:type="spellStart"/>
      <w:r w:rsidRPr="006E189B">
        <w:rPr>
          <w:sz w:val="16"/>
          <w:szCs w:val="16"/>
        </w:rPr>
        <w:t>U.S.Government</w:t>
      </w:r>
      <w:proofErr w:type="spellEnd"/>
      <w:r w:rsidRPr="006E189B">
        <w:rPr>
          <w:sz w:val="16"/>
          <w:szCs w:val="16"/>
        </w:rPr>
        <w:t xml:space="preserve"> Accountability Office, May 2009</w:t>
      </w:r>
      <w:r>
        <w:rPr>
          <w:sz w:val="16"/>
          <w:szCs w:val="16"/>
        </w:rPr>
        <w:t>.</w:t>
      </w:r>
    </w:p>
  </w:footnote>
  <w:footnote w:id="6">
    <w:p w14:paraId="3B96FB59" w14:textId="77777777" w:rsidR="0026734B" w:rsidRDefault="0026734B" w:rsidP="003644C2">
      <w:pPr>
        <w:pStyle w:val="FootnoteText"/>
      </w:pPr>
      <w:r>
        <w:rPr>
          <w:rStyle w:val="FootnoteReference"/>
        </w:rPr>
        <w:footnoteRef/>
      </w:r>
      <w:r>
        <w:t xml:space="preserve"> </w:t>
      </w:r>
      <w:r>
        <w:tab/>
      </w:r>
      <w:r w:rsidRPr="006E189B">
        <w:rPr>
          <w:sz w:val="16"/>
          <w:szCs w:val="16"/>
        </w:rPr>
        <w:t>Vulnerability Assessment of the Transportation Infrastructure Relying on the Global Positioning Service; Volpe National Transportation Systems Centre; September 2001</w:t>
      </w:r>
      <w:r>
        <w:rPr>
          <w:sz w:val="16"/>
          <w:szCs w:val="16"/>
        </w:rPr>
        <w:t>.</w:t>
      </w:r>
    </w:p>
  </w:footnote>
  <w:footnote w:id="7">
    <w:p w14:paraId="2A355429" w14:textId="77777777" w:rsidR="0026734B" w:rsidRDefault="0026734B" w:rsidP="003644C2">
      <w:pPr>
        <w:pStyle w:val="FootnoteText"/>
      </w:pPr>
      <w:r>
        <w:rPr>
          <w:rStyle w:val="FootnoteReference"/>
        </w:rPr>
        <w:footnoteRef/>
      </w:r>
      <w:r>
        <w:t xml:space="preserve"> </w:t>
      </w:r>
      <w:r>
        <w:tab/>
      </w:r>
      <w:r>
        <w:rPr>
          <w:sz w:val="16"/>
          <w:szCs w:val="16"/>
        </w:rPr>
        <w:t>IALA Recommendation R-129 on GNSS Vulnerability and Mitigation Measures, December 2008.</w:t>
      </w:r>
    </w:p>
  </w:footnote>
  <w:footnote w:id="8">
    <w:p w14:paraId="5AEA5FAA" w14:textId="77777777" w:rsidR="0026734B" w:rsidRPr="00BC1206" w:rsidRDefault="0026734B" w:rsidP="003644C2">
      <w:pPr>
        <w:pStyle w:val="FootnoteText"/>
        <w:rPr>
          <w:sz w:val="16"/>
          <w:szCs w:val="16"/>
        </w:rPr>
      </w:pPr>
      <w:r>
        <w:rPr>
          <w:rStyle w:val="FootnoteReference"/>
        </w:rPr>
        <w:footnoteRef/>
      </w:r>
      <w:r>
        <w:t xml:space="preserve"> </w:t>
      </w:r>
      <w:r>
        <w:rPr>
          <w:sz w:val="16"/>
          <w:szCs w:val="16"/>
        </w:rPr>
        <w:t>Table 3.8.3 GPS Standard Positioning Service Performance Standard; 4</w:t>
      </w:r>
      <w:r w:rsidRPr="00BC1206">
        <w:rPr>
          <w:sz w:val="16"/>
          <w:szCs w:val="16"/>
          <w:vertAlign w:val="superscript"/>
        </w:rPr>
        <w:t>th</w:t>
      </w:r>
      <w:r>
        <w:rPr>
          <w:sz w:val="16"/>
          <w:szCs w:val="16"/>
        </w:rPr>
        <w:t xml:space="preserve"> Edition; U.S. Department of </w:t>
      </w:r>
      <w:proofErr w:type="spellStart"/>
      <w:r>
        <w:rPr>
          <w:sz w:val="16"/>
          <w:szCs w:val="16"/>
        </w:rPr>
        <w:t>Defense</w:t>
      </w:r>
      <w:proofErr w:type="spellEnd"/>
      <w:r>
        <w:rPr>
          <w:sz w:val="16"/>
          <w:szCs w:val="16"/>
        </w:rPr>
        <w:t>, September 2008</w:t>
      </w:r>
    </w:p>
  </w:footnote>
  <w:footnote w:id="9">
    <w:p w14:paraId="6C64F47E" w14:textId="77777777" w:rsidR="0026734B" w:rsidRDefault="0026734B" w:rsidP="005D437C">
      <w:pPr>
        <w:pStyle w:val="FootnoteText"/>
      </w:pPr>
      <w:r>
        <w:rPr>
          <w:rStyle w:val="FootnoteReference"/>
        </w:rPr>
        <w:footnoteRef/>
      </w:r>
      <w:r>
        <w:t xml:space="preserve"> </w:t>
      </w:r>
      <w:r>
        <w:tab/>
      </w:r>
      <w:r w:rsidRPr="00913FD5">
        <w:rPr>
          <w:sz w:val="16"/>
          <w:szCs w:val="16"/>
        </w:rPr>
        <w:t>IALA Recommendation R-135 on The Future of DGNSS; Edition 2, December 2008</w:t>
      </w:r>
      <w:r>
        <w:rPr>
          <w:sz w:val="16"/>
          <w:szCs w:val="16"/>
        </w:rPr>
        <w:t>.</w:t>
      </w:r>
    </w:p>
  </w:footnote>
  <w:footnote w:id="10">
    <w:p w14:paraId="780469A6" w14:textId="77777777" w:rsidR="0026734B" w:rsidRDefault="0026734B" w:rsidP="00F640E3">
      <w:pPr>
        <w:pStyle w:val="FootnoteText"/>
      </w:pPr>
      <w:r>
        <w:rPr>
          <w:rStyle w:val="FootnoteReference"/>
        </w:rPr>
        <w:footnoteRef/>
      </w:r>
      <w:r>
        <w:t xml:space="preserve"> </w:t>
      </w:r>
      <w:r>
        <w:tab/>
      </w:r>
      <w:r w:rsidRPr="00913FD5">
        <w:rPr>
          <w:sz w:val="16"/>
          <w:szCs w:val="16"/>
        </w:rPr>
        <w:t>IALA Recommendation R-121 on The Performance and Monitoring of a DGNSS Service in the band 283.5-325 kHz; Edition 2, December 2004</w:t>
      </w:r>
      <w:r>
        <w:rPr>
          <w:sz w:val="16"/>
          <w:szCs w:val="16"/>
        </w:rPr>
        <w:t>.</w:t>
      </w:r>
    </w:p>
  </w:footnote>
  <w:footnote w:id="11">
    <w:p w14:paraId="5C560A73" w14:textId="77777777" w:rsidR="0026734B" w:rsidRDefault="0026734B" w:rsidP="00F640E3">
      <w:pPr>
        <w:pStyle w:val="FootnoteText"/>
      </w:pPr>
      <w:r>
        <w:rPr>
          <w:rStyle w:val="FootnoteReference"/>
        </w:rPr>
        <w:footnoteRef/>
      </w:r>
      <w:r>
        <w:t xml:space="preserve"> </w:t>
      </w:r>
      <w:r>
        <w:tab/>
      </w:r>
      <w:r w:rsidRPr="00913FD5">
        <w:rPr>
          <w:sz w:val="16"/>
          <w:szCs w:val="16"/>
        </w:rPr>
        <w:t>Appendix 2, IALA Recommendation A-124</w:t>
      </w:r>
      <w:r w:rsidRPr="00913FD5">
        <w:rPr>
          <w:rFonts w:cs="Arial"/>
          <w:bCs/>
          <w:sz w:val="16"/>
          <w:szCs w:val="16"/>
          <w:lang w:eastAsia="en-GB"/>
        </w:rPr>
        <w:t xml:space="preserve"> On</w:t>
      </w:r>
      <w:r>
        <w:rPr>
          <w:rFonts w:cs="Arial"/>
          <w:bCs/>
          <w:sz w:val="16"/>
          <w:szCs w:val="16"/>
          <w:lang w:eastAsia="en-GB"/>
        </w:rPr>
        <w:t xml:space="preserve"> </w:t>
      </w:r>
      <w:r w:rsidRPr="00913FD5">
        <w:rPr>
          <w:rFonts w:cs="Arial"/>
          <w:bCs/>
          <w:sz w:val="16"/>
          <w:szCs w:val="16"/>
          <w:lang w:eastAsia="en-GB"/>
        </w:rPr>
        <w:t>Automatic Identification System</w:t>
      </w:r>
      <w:r>
        <w:rPr>
          <w:rFonts w:cs="Arial"/>
          <w:bCs/>
          <w:sz w:val="16"/>
          <w:szCs w:val="16"/>
          <w:lang w:eastAsia="en-GB"/>
        </w:rPr>
        <w:t xml:space="preserve"> </w:t>
      </w:r>
      <w:r w:rsidRPr="00913FD5">
        <w:rPr>
          <w:rFonts w:cs="Arial"/>
          <w:bCs/>
          <w:sz w:val="16"/>
          <w:szCs w:val="16"/>
          <w:lang w:eastAsia="en-GB"/>
        </w:rPr>
        <w:t>(AIS) Shore Station and</w:t>
      </w:r>
      <w:r>
        <w:rPr>
          <w:rFonts w:cs="Arial"/>
          <w:bCs/>
          <w:sz w:val="16"/>
          <w:szCs w:val="16"/>
          <w:lang w:eastAsia="en-GB"/>
        </w:rPr>
        <w:t xml:space="preserve"> </w:t>
      </w:r>
      <w:r w:rsidRPr="00913FD5">
        <w:rPr>
          <w:rFonts w:cs="Arial"/>
          <w:bCs/>
          <w:sz w:val="16"/>
          <w:szCs w:val="16"/>
          <w:lang w:eastAsia="en-GB"/>
        </w:rPr>
        <w:t>Networking Aspect relating to</w:t>
      </w:r>
      <w:r>
        <w:rPr>
          <w:rFonts w:cs="Arial"/>
          <w:bCs/>
          <w:sz w:val="16"/>
          <w:szCs w:val="16"/>
          <w:lang w:eastAsia="en-GB"/>
        </w:rPr>
        <w:t xml:space="preserve"> </w:t>
      </w:r>
      <w:r w:rsidRPr="00913FD5">
        <w:rPr>
          <w:rFonts w:cs="Arial"/>
          <w:bCs/>
          <w:sz w:val="16"/>
          <w:szCs w:val="16"/>
          <w:lang w:eastAsia="en-GB"/>
        </w:rPr>
        <w:t>the AIS Service</w:t>
      </w:r>
      <w:r>
        <w:rPr>
          <w:rFonts w:cs="Arial"/>
          <w:bCs/>
          <w:sz w:val="16"/>
          <w:szCs w:val="16"/>
          <w:lang w:eastAsia="en-GB"/>
        </w:rPr>
        <w:t xml:space="preserve">, </w:t>
      </w:r>
      <w:r w:rsidRPr="00913FD5">
        <w:rPr>
          <w:rFonts w:cs="Arial"/>
          <w:bCs/>
          <w:sz w:val="16"/>
          <w:szCs w:val="16"/>
          <w:lang w:eastAsia="en-GB"/>
        </w:rPr>
        <w:t>Edition 1.3</w:t>
      </w:r>
      <w:r>
        <w:rPr>
          <w:rFonts w:cs="Arial"/>
          <w:bCs/>
          <w:sz w:val="16"/>
          <w:szCs w:val="16"/>
          <w:lang w:eastAsia="en-GB"/>
        </w:rPr>
        <w:t xml:space="preserve">, </w:t>
      </w:r>
      <w:r w:rsidRPr="00913FD5">
        <w:rPr>
          <w:rFonts w:cs="Arial"/>
          <w:bCs/>
          <w:sz w:val="16"/>
          <w:szCs w:val="16"/>
          <w:lang w:eastAsia="en-GB"/>
        </w:rPr>
        <w:t>December 2008</w:t>
      </w:r>
      <w:r>
        <w:rPr>
          <w:rFonts w:cs="Arial"/>
          <w:bCs/>
          <w:sz w:val="16"/>
          <w:szCs w:val="16"/>
          <w:lang w:eastAsia="en-GB"/>
        </w:rPr>
        <w:t>.</w:t>
      </w:r>
    </w:p>
  </w:footnote>
  <w:footnote w:id="12">
    <w:p w14:paraId="6BDBD56F" w14:textId="77777777" w:rsidR="0026734B" w:rsidRPr="007A0201" w:rsidRDefault="0026734B" w:rsidP="0036505F">
      <w:pPr>
        <w:suppressAutoHyphens/>
        <w:ind w:right="-108"/>
        <w:jc w:val="left"/>
        <w:rPr>
          <w:ins w:id="701" w:author="alang" w:date="2012-09-26T23:20:00Z"/>
          <w:rFonts w:cs="Arial"/>
          <w:sz w:val="20"/>
          <w:szCs w:val="20"/>
        </w:rPr>
      </w:pPr>
      <w:ins w:id="702" w:author="alang" w:date="2012-09-26T23:20:00Z">
        <w:r>
          <w:rPr>
            <w:rStyle w:val="FootnoteReference"/>
          </w:rPr>
          <w:footnoteRef/>
        </w:r>
        <w:r>
          <w:t xml:space="preserve"> </w:t>
        </w:r>
      </w:ins>
      <w:ins w:id="703" w:author="alang" w:date="2012-09-26T23:22:00Z">
        <w:r w:rsidRPr="0036505F">
          <w:rPr>
            <w:rFonts w:cs="Arial"/>
            <w:sz w:val="20"/>
            <w:szCs w:val="20"/>
          </w:rPr>
          <w:t>e-NAV11-output-19 INF paper to NAV 58 - e-Navigation implementation plan</w:t>
        </w:r>
      </w:ins>
    </w:p>
    <w:p w14:paraId="6B980699" w14:textId="77777777" w:rsidR="0026734B" w:rsidRPr="007A0201" w:rsidRDefault="0026734B" w:rsidP="0036505F">
      <w:pPr>
        <w:pStyle w:val="FootnoteText"/>
        <w:rPr>
          <w:ins w:id="704" w:author="alang" w:date="2012-09-26T23:20:00Z"/>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ED301" w14:textId="77777777" w:rsidR="008E0456" w:rsidRDefault="008E045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6D8E" w14:textId="77777777" w:rsidR="0026734B" w:rsidRPr="00365716" w:rsidRDefault="0026734B" w:rsidP="008136BC">
    <w:pPr>
      <w:jc w:val="center"/>
      <w:rPr>
        <w:rFonts w:cs="Arial"/>
        <w:sz w:val="20"/>
      </w:rPr>
    </w:pPr>
    <w:r w:rsidRPr="00365716">
      <w:rPr>
        <w:rFonts w:cs="Arial"/>
        <w:sz w:val="20"/>
      </w:rPr>
      <w:t>IALA World Wide Radio Navigation Pla</w:t>
    </w:r>
    <w:r>
      <w:rPr>
        <w:rFonts w:cs="Arial"/>
        <w:sz w:val="20"/>
      </w:rPr>
      <w:t>n</w:t>
    </w:r>
  </w:p>
  <w:p w14:paraId="45AA90B1" w14:textId="4E91DA52" w:rsidR="0026734B" w:rsidRDefault="008E0456" w:rsidP="008136BC">
    <w:pPr>
      <w:pBdr>
        <w:bottom w:val="single" w:sz="4" w:space="1" w:color="auto"/>
      </w:pBdr>
      <w:jc w:val="center"/>
    </w:pPr>
    <w:ins w:id="843" w:author="Michael Hadley" w:date="2012-09-27T22:13:00Z">
      <w:r w:rsidRPr="008E0456">
        <w:rPr>
          <w:rFonts w:cs="Arial"/>
          <w:sz w:val="20"/>
          <w:highlight w:val="cyan"/>
          <w:rPrChange w:id="844" w:author="Michael Hadley" w:date="2012-09-27T22:14:00Z">
            <w:rPr>
              <w:rFonts w:cs="Arial"/>
              <w:sz w:val="20"/>
              <w:highlight w:val="yellow"/>
            </w:rPr>
          </w:rPrChange>
        </w:rPr>
        <w:t>??????????</w:t>
      </w:r>
      <w:r w:rsidRPr="008E0456">
        <w:rPr>
          <w:rFonts w:cs="Arial"/>
          <w:sz w:val="20"/>
          <w:rPrChange w:id="845" w:author="Michael Hadley" w:date="2012-09-27T22:14:00Z">
            <w:rPr>
              <w:rFonts w:cs="Arial"/>
              <w:sz w:val="20"/>
              <w:highlight w:val="yellow"/>
            </w:rPr>
          </w:rPrChange>
        </w:rPr>
        <w:t xml:space="preserve">   </w:t>
      </w:r>
    </w:ins>
    <w:ins w:id="846" w:author="Michael Hadley" w:date="2012-09-27T22:10:00Z">
      <w:r w:rsidR="00CB4BE0" w:rsidRPr="008E0456">
        <w:rPr>
          <w:rFonts w:cs="Arial"/>
          <w:sz w:val="20"/>
          <w:highlight w:val="yellow"/>
        </w:rPr>
        <w:t xml:space="preserve">Revised </w:t>
      </w:r>
    </w:ins>
    <w:ins w:id="847" w:author="Nick Ward" w:date="2011-10-03T18:09:00Z">
      <w:del w:id="848" w:author="alang" w:date="2012-07-18T11:40:00Z">
        <w:r w:rsidR="0026734B" w:rsidRPr="008E0456" w:rsidDel="00666AF0">
          <w:rPr>
            <w:rFonts w:cs="Arial"/>
            <w:sz w:val="20"/>
            <w:highlight w:val="yellow"/>
          </w:rPr>
          <w:delText>June 2012</w:delText>
        </w:r>
      </w:del>
    </w:ins>
    <w:del w:id="849" w:author="alang" w:date="2012-07-18T11:40:00Z">
      <w:r w:rsidR="0026734B" w:rsidRPr="008E0456" w:rsidDel="00666AF0">
        <w:rPr>
          <w:rFonts w:cs="Arial"/>
          <w:sz w:val="20"/>
          <w:highlight w:val="yellow"/>
        </w:rPr>
        <w:delText>December 2009</w:delText>
      </w:r>
    </w:del>
    <w:ins w:id="850" w:author="alang" w:date="2012-07-18T11:40:00Z">
      <w:del w:id="851" w:author="Michael Hadley" w:date="2012-09-27T22:10:00Z">
        <w:r w:rsidR="0026734B" w:rsidRPr="008E0456" w:rsidDel="00CB4BE0">
          <w:rPr>
            <w:rFonts w:cs="Arial"/>
            <w:sz w:val="20"/>
            <w:highlight w:val="yellow"/>
            <w:rPrChange w:id="852" w:author="Michael Hadley" w:date="2012-09-27T22:13:00Z">
              <w:rPr>
                <w:rFonts w:cs="Arial"/>
                <w:sz w:val="20"/>
              </w:rPr>
            </w:rPrChange>
          </w:rPr>
          <w:delText>Sept</w:delText>
        </w:r>
      </w:del>
    </w:ins>
    <w:ins w:id="853" w:author="Michael Hadley" w:date="2012-09-27T22:10:00Z">
      <w:r w:rsidR="00CB4BE0" w:rsidRPr="008E0456">
        <w:rPr>
          <w:rFonts w:cs="Arial"/>
          <w:sz w:val="20"/>
          <w:highlight w:val="yellow"/>
          <w:rPrChange w:id="854" w:author="Michael Hadley" w:date="2012-09-27T22:13:00Z">
            <w:rPr>
              <w:rFonts w:cs="Arial"/>
              <w:sz w:val="20"/>
            </w:rPr>
          </w:rPrChange>
        </w:rPr>
        <w:t>Dec</w:t>
      </w:r>
    </w:ins>
    <w:ins w:id="855" w:author="alang" w:date="2012-07-18T11:40:00Z">
      <w:r w:rsidR="0026734B" w:rsidRPr="008E0456">
        <w:rPr>
          <w:rFonts w:cs="Arial"/>
          <w:sz w:val="20"/>
          <w:highlight w:val="yellow"/>
          <w:rPrChange w:id="856" w:author="Michael Hadley" w:date="2012-09-27T22:13:00Z">
            <w:rPr>
              <w:rFonts w:cs="Arial"/>
              <w:sz w:val="20"/>
            </w:rPr>
          </w:rPrChange>
        </w:rPr>
        <w:t>ember 2012</w:t>
      </w:r>
    </w:ins>
  </w:p>
  <w:p w14:paraId="3B7DA14E" w14:textId="77777777" w:rsidR="0026734B" w:rsidRDefault="0026734B">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DF42F" w14:textId="77777777" w:rsidR="0026734B" w:rsidDel="001852AE" w:rsidRDefault="0026734B" w:rsidP="00777395">
    <w:pPr>
      <w:pStyle w:val="Header"/>
      <w:jc w:val="right"/>
      <w:rPr>
        <w:del w:id="857" w:author="alang" w:date="2012-09-26T23:35:00Z"/>
      </w:rPr>
    </w:pPr>
    <w:del w:id="858" w:author="alang" w:date="2012-09-26T23:35:00Z">
      <w:r w:rsidDel="001852AE">
        <w:delText>e-NAV12/72</w:delText>
      </w:r>
    </w:del>
  </w:p>
  <w:p w14:paraId="4FED75E1" w14:textId="77777777" w:rsidR="0026734B" w:rsidRDefault="0026734B">
    <w:pPr>
      <w:pStyle w:val="Header"/>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52EA65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FF8C0DC"/>
    <w:lvl w:ilvl="0">
      <w:start w:val="1"/>
      <w:numFmt w:val="decimal"/>
      <w:lvlText w:val="%1."/>
      <w:lvlJc w:val="left"/>
      <w:pPr>
        <w:tabs>
          <w:tab w:val="num" w:pos="1492"/>
        </w:tabs>
        <w:ind w:left="1492" w:hanging="360"/>
      </w:pPr>
    </w:lvl>
  </w:abstractNum>
  <w:abstractNum w:abstractNumId="2">
    <w:nsid w:val="FFFFFF7D"/>
    <w:multiLevelType w:val="singleLevel"/>
    <w:tmpl w:val="29D2C74A"/>
    <w:lvl w:ilvl="0">
      <w:start w:val="1"/>
      <w:numFmt w:val="decimal"/>
      <w:lvlText w:val="%1."/>
      <w:lvlJc w:val="left"/>
      <w:pPr>
        <w:tabs>
          <w:tab w:val="num" w:pos="1209"/>
        </w:tabs>
        <w:ind w:left="1209" w:hanging="360"/>
      </w:pPr>
    </w:lvl>
  </w:abstractNum>
  <w:abstractNum w:abstractNumId="3">
    <w:nsid w:val="FFFFFF7E"/>
    <w:multiLevelType w:val="singleLevel"/>
    <w:tmpl w:val="348C3D76"/>
    <w:lvl w:ilvl="0">
      <w:start w:val="1"/>
      <w:numFmt w:val="decimal"/>
      <w:lvlText w:val="%1."/>
      <w:lvlJc w:val="left"/>
      <w:pPr>
        <w:tabs>
          <w:tab w:val="num" w:pos="926"/>
        </w:tabs>
        <w:ind w:left="926" w:hanging="360"/>
      </w:pPr>
    </w:lvl>
  </w:abstractNum>
  <w:abstractNum w:abstractNumId="4">
    <w:nsid w:val="FFFFFF7F"/>
    <w:multiLevelType w:val="singleLevel"/>
    <w:tmpl w:val="551461E6"/>
    <w:lvl w:ilvl="0">
      <w:start w:val="1"/>
      <w:numFmt w:val="decimal"/>
      <w:lvlText w:val="%1."/>
      <w:lvlJc w:val="left"/>
      <w:pPr>
        <w:tabs>
          <w:tab w:val="num" w:pos="643"/>
        </w:tabs>
        <w:ind w:left="643" w:hanging="360"/>
      </w:pPr>
    </w:lvl>
  </w:abstractNum>
  <w:abstractNum w:abstractNumId="5">
    <w:nsid w:val="FFFFFF80"/>
    <w:multiLevelType w:val="singleLevel"/>
    <w:tmpl w:val="574A2B9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012DAB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B3C5E3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8A0DB6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785" w:hanging="360"/>
      </w:pPr>
      <w:rPr>
        <w:rFonts w:ascii="Arial" w:hAnsi="Arial" w:hint="default"/>
        <w:b/>
        <w:i w:val="0"/>
        <w:sz w:val="24"/>
        <w:szCs w:val="28"/>
      </w:r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1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9C37E91"/>
    <w:multiLevelType w:val="multilevel"/>
    <w:tmpl w:val="7C0A2AB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62261A5"/>
    <w:multiLevelType w:val="hybridMultilevel"/>
    <w:tmpl w:val="BF6C1DB0"/>
    <w:lvl w:ilvl="0" w:tplc="50FAE28E">
      <w:start w:val="1"/>
      <w:numFmt w:val="decimal"/>
      <w:pStyle w:val="IMOAbsatz"/>
      <w:lvlText w:val="%1."/>
      <w:lvlJc w:val="left"/>
      <w:pPr>
        <w:tabs>
          <w:tab w:val="num" w:pos="360"/>
        </w:tabs>
        <w:ind w:left="360" w:hanging="360"/>
      </w:pPr>
      <w:rPr>
        <w:rFonts w:ascii="Arial" w:hAnsi="Arial" w:cs="Times New Roman" w:hint="default"/>
        <w:b w:val="0"/>
        <w:i w:val="0"/>
        <w:sz w:val="22"/>
      </w:rPr>
    </w:lvl>
    <w:lvl w:ilvl="1" w:tplc="10F28084">
      <w:start w:val="1"/>
      <w:numFmt w:val="decimal"/>
      <w:lvlText w:val="%2."/>
      <w:lvlJc w:val="left"/>
      <w:pPr>
        <w:tabs>
          <w:tab w:val="num" w:pos="360"/>
        </w:tabs>
        <w:ind w:left="360" w:hanging="360"/>
      </w:pPr>
      <w:rPr>
        <w:rFonts w:ascii="SimSun" w:eastAsia="SimSun" w:cs="Times New Roman" w:hint="default"/>
        <w:b w:val="0"/>
        <w:i w:val="0"/>
        <w:sz w:val="22"/>
      </w:rPr>
    </w:lvl>
    <w:lvl w:ilvl="2" w:tplc="7BA4B4B4">
      <w:start w:val="1"/>
      <w:numFmt w:val="decimal"/>
      <w:lvlText w:val="7.%3."/>
      <w:lvlJc w:val="left"/>
      <w:pPr>
        <w:tabs>
          <w:tab w:val="num" w:pos="360"/>
        </w:tabs>
        <w:ind w:left="360" w:hanging="360"/>
      </w:pPr>
      <w:rPr>
        <w:rFonts w:ascii="Times New Roman" w:hAnsi="Times New Roman" w:cs="Times New Roman" w:hint="default"/>
        <w:b w:val="0"/>
        <w:i w:val="0"/>
        <w:sz w:val="22"/>
      </w:rPr>
    </w:lvl>
    <w:lvl w:ilvl="3" w:tplc="0407000F">
      <w:start w:val="1"/>
      <w:numFmt w:val="decimal"/>
      <w:lvlText w:val="%4."/>
      <w:lvlJc w:val="left"/>
      <w:pPr>
        <w:tabs>
          <w:tab w:val="num" w:pos="2171"/>
        </w:tabs>
        <w:ind w:left="2171" w:hanging="360"/>
      </w:pPr>
      <w:rPr>
        <w:rFonts w:cs="Times New Roman"/>
      </w:rPr>
    </w:lvl>
    <w:lvl w:ilvl="4" w:tplc="04070019" w:tentative="1">
      <w:start w:val="1"/>
      <w:numFmt w:val="lowerLetter"/>
      <w:lvlText w:val="%5."/>
      <w:lvlJc w:val="left"/>
      <w:pPr>
        <w:tabs>
          <w:tab w:val="num" w:pos="2891"/>
        </w:tabs>
        <w:ind w:left="2891" w:hanging="360"/>
      </w:pPr>
      <w:rPr>
        <w:rFonts w:cs="Times New Roman"/>
      </w:rPr>
    </w:lvl>
    <w:lvl w:ilvl="5" w:tplc="0407001B" w:tentative="1">
      <w:start w:val="1"/>
      <w:numFmt w:val="lowerRoman"/>
      <w:lvlText w:val="%6."/>
      <w:lvlJc w:val="right"/>
      <w:pPr>
        <w:tabs>
          <w:tab w:val="num" w:pos="3611"/>
        </w:tabs>
        <w:ind w:left="3611" w:hanging="180"/>
      </w:pPr>
      <w:rPr>
        <w:rFonts w:cs="Times New Roman"/>
      </w:rPr>
    </w:lvl>
    <w:lvl w:ilvl="6" w:tplc="0407000F" w:tentative="1">
      <w:start w:val="1"/>
      <w:numFmt w:val="decimal"/>
      <w:lvlText w:val="%7."/>
      <w:lvlJc w:val="left"/>
      <w:pPr>
        <w:tabs>
          <w:tab w:val="num" w:pos="4331"/>
        </w:tabs>
        <w:ind w:left="4331" w:hanging="360"/>
      </w:pPr>
      <w:rPr>
        <w:rFonts w:cs="Times New Roman"/>
      </w:rPr>
    </w:lvl>
    <w:lvl w:ilvl="7" w:tplc="04070019" w:tentative="1">
      <w:start w:val="1"/>
      <w:numFmt w:val="lowerLetter"/>
      <w:lvlText w:val="%8."/>
      <w:lvlJc w:val="left"/>
      <w:pPr>
        <w:tabs>
          <w:tab w:val="num" w:pos="5051"/>
        </w:tabs>
        <w:ind w:left="5051" w:hanging="360"/>
      </w:pPr>
      <w:rPr>
        <w:rFonts w:cs="Times New Roman"/>
      </w:rPr>
    </w:lvl>
    <w:lvl w:ilvl="8" w:tplc="0407001B" w:tentative="1">
      <w:start w:val="1"/>
      <w:numFmt w:val="lowerRoman"/>
      <w:lvlText w:val="%9."/>
      <w:lvlJc w:val="right"/>
      <w:pPr>
        <w:tabs>
          <w:tab w:val="num" w:pos="5771"/>
        </w:tabs>
        <w:ind w:left="5771" w:hanging="180"/>
      </w:pPr>
      <w:rPr>
        <w:rFonts w:cs="Times New Roman"/>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BC63137"/>
    <w:multiLevelType w:val="hybridMultilevel"/>
    <w:tmpl w:val="D0282AAA"/>
    <w:lvl w:ilvl="0" w:tplc="1C6A721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4CFE6CEB"/>
    <w:multiLevelType w:val="hybridMultilevel"/>
    <w:tmpl w:val="7E7A95F0"/>
    <w:lvl w:ilvl="0" w:tplc="0B9E01E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4F23768"/>
    <w:multiLevelType w:val="hybridMultilevel"/>
    <w:tmpl w:val="7C9A7FDC"/>
    <w:lvl w:ilvl="0" w:tplc="0C22BFDE">
      <w:start w:val="1"/>
      <w:numFmt w:val="bullet"/>
      <w:lvlText w:val=""/>
      <w:lvlJc w:val="left"/>
      <w:pPr>
        <w:tabs>
          <w:tab w:val="num" w:pos="720"/>
        </w:tabs>
        <w:ind w:left="720" w:hanging="360"/>
      </w:pPr>
      <w:rPr>
        <w:rFonts w:ascii="Symbol" w:hAnsi="Symbol" w:hint="default"/>
      </w:rPr>
    </w:lvl>
    <w:lvl w:ilvl="1" w:tplc="213082A8" w:tentative="1">
      <w:start w:val="1"/>
      <w:numFmt w:val="bullet"/>
      <w:lvlText w:val="o"/>
      <w:lvlJc w:val="left"/>
      <w:pPr>
        <w:tabs>
          <w:tab w:val="num" w:pos="1440"/>
        </w:tabs>
        <w:ind w:left="1440" w:hanging="360"/>
      </w:pPr>
      <w:rPr>
        <w:rFonts w:ascii="Courier New" w:hAnsi="Courier New" w:cs="Courier New" w:hint="default"/>
      </w:rPr>
    </w:lvl>
    <w:lvl w:ilvl="2" w:tplc="EB48B6EE" w:tentative="1">
      <w:start w:val="1"/>
      <w:numFmt w:val="bullet"/>
      <w:lvlText w:val=""/>
      <w:lvlJc w:val="left"/>
      <w:pPr>
        <w:tabs>
          <w:tab w:val="num" w:pos="2160"/>
        </w:tabs>
        <w:ind w:left="2160" w:hanging="360"/>
      </w:pPr>
      <w:rPr>
        <w:rFonts w:ascii="Wingdings" w:hAnsi="Wingdings" w:hint="default"/>
      </w:rPr>
    </w:lvl>
    <w:lvl w:ilvl="3" w:tplc="5596F43E" w:tentative="1">
      <w:start w:val="1"/>
      <w:numFmt w:val="bullet"/>
      <w:lvlText w:val=""/>
      <w:lvlJc w:val="left"/>
      <w:pPr>
        <w:tabs>
          <w:tab w:val="num" w:pos="2880"/>
        </w:tabs>
        <w:ind w:left="2880" w:hanging="360"/>
      </w:pPr>
      <w:rPr>
        <w:rFonts w:ascii="Symbol" w:hAnsi="Symbol" w:hint="default"/>
      </w:rPr>
    </w:lvl>
    <w:lvl w:ilvl="4" w:tplc="AD506D98" w:tentative="1">
      <w:start w:val="1"/>
      <w:numFmt w:val="bullet"/>
      <w:lvlText w:val="o"/>
      <w:lvlJc w:val="left"/>
      <w:pPr>
        <w:tabs>
          <w:tab w:val="num" w:pos="3600"/>
        </w:tabs>
        <w:ind w:left="3600" w:hanging="360"/>
      </w:pPr>
      <w:rPr>
        <w:rFonts w:ascii="Courier New" w:hAnsi="Courier New" w:cs="Courier New" w:hint="default"/>
      </w:rPr>
    </w:lvl>
    <w:lvl w:ilvl="5" w:tplc="0248F75C" w:tentative="1">
      <w:start w:val="1"/>
      <w:numFmt w:val="bullet"/>
      <w:lvlText w:val=""/>
      <w:lvlJc w:val="left"/>
      <w:pPr>
        <w:tabs>
          <w:tab w:val="num" w:pos="4320"/>
        </w:tabs>
        <w:ind w:left="4320" w:hanging="360"/>
      </w:pPr>
      <w:rPr>
        <w:rFonts w:ascii="Wingdings" w:hAnsi="Wingdings" w:hint="default"/>
      </w:rPr>
    </w:lvl>
    <w:lvl w:ilvl="6" w:tplc="47389A42" w:tentative="1">
      <w:start w:val="1"/>
      <w:numFmt w:val="bullet"/>
      <w:lvlText w:val=""/>
      <w:lvlJc w:val="left"/>
      <w:pPr>
        <w:tabs>
          <w:tab w:val="num" w:pos="5040"/>
        </w:tabs>
        <w:ind w:left="5040" w:hanging="360"/>
      </w:pPr>
      <w:rPr>
        <w:rFonts w:ascii="Symbol" w:hAnsi="Symbol" w:hint="default"/>
      </w:rPr>
    </w:lvl>
    <w:lvl w:ilvl="7" w:tplc="50C05F72" w:tentative="1">
      <w:start w:val="1"/>
      <w:numFmt w:val="bullet"/>
      <w:lvlText w:val="o"/>
      <w:lvlJc w:val="left"/>
      <w:pPr>
        <w:tabs>
          <w:tab w:val="num" w:pos="5760"/>
        </w:tabs>
        <w:ind w:left="5760" w:hanging="360"/>
      </w:pPr>
      <w:rPr>
        <w:rFonts w:ascii="Courier New" w:hAnsi="Courier New" w:cs="Courier New" w:hint="default"/>
      </w:rPr>
    </w:lvl>
    <w:lvl w:ilvl="8" w:tplc="FD30E34A" w:tentative="1">
      <w:start w:val="1"/>
      <w:numFmt w:val="bullet"/>
      <w:lvlText w:val=""/>
      <w:lvlJc w:val="left"/>
      <w:pPr>
        <w:tabs>
          <w:tab w:val="num" w:pos="6480"/>
        </w:tabs>
        <w:ind w:left="6480" w:hanging="360"/>
      </w:pPr>
      <w:rPr>
        <w:rFonts w:ascii="Wingdings" w:hAnsi="Wingdings" w:hint="default"/>
      </w:rPr>
    </w:lvl>
  </w:abstractNum>
  <w:abstractNum w:abstractNumId="24">
    <w:nsid w:val="76D64DA6"/>
    <w:multiLevelType w:val="hybridMultilevel"/>
    <w:tmpl w:val="BACCD95E"/>
    <w:lvl w:ilvl="0" w:tplc="08090001">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8BA4B1E"/>
    <w:multiLevelType w:val="multilevel"/>
    <w:tmpl w:val="1C6EF43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nsid w:val="7F874380"/>
    <w:multiLevelType w:val="multilevel"/>
    <w:tmpl w:val="9E7A3310"/>
    <w:lvl w:ilvl="0">
      <w:start w:val="1"/>
      <w:numFmt w:val="bullet"/>
      <w:lvlText w:val=""/>
      <w:lvlJc w:val="left"/>
      <w:pPr>
        <w:tabs>
          <w:tab w:val="num" w:pos="720"/>
        </w:tabs>
        <w:ind w:left="720" w:hanging="363"/>
      </w:pPr>
      <w:rPr>
        <w:rFonts w:ascii="Symbol" w:hAnsi="Symbol" w:hint="default"/>
      </w:rPr>
    </w:lvl>
    <w:lvl w:ilvl="1">
      <w:start w:val="1"/>
      <w:numFmt w:val="bullet"/>
      <w:lvlText w:val="–"/>
      <w:lvlJc w:val="left"/>
      <w:pPr>
        <w:tabs>
          <w:tab w:val="num" w:pos="1134"/>
        </w:tabs>
        <w:ind w:left="1134" w:hanging="414"/>
      </w:pPr>
      <w:rPr>
        <w:rFonts w:ascii="Times New Roman" w:hAnsi="Times New Roman" w:hint="default"/>
        <w:b/>
        <w:i w:val="0"/>
      </w:rPr>
    </w:lvl>
    <w:lvl w:ilvl="2">
      <w:start w:val="1"/>
      <w:numFmt w:val="bullet"/>
      <w:lvlText w:val="="/>
      <w:lvlJc w:val="left"/>
      <w:pPr>
        <w:tabs>
          <w:tab w:val="num" w:pos="1418"/>
        </w:tabs>
        <w:ind w:left="1418" w:hanging="397"/>
      </w:pPr>
      <w:rPr>
        <w:rFonts w:ascii="Times New Roman" w:hAnsi="Times New Roman" w:hint="default"/>
      </w:rPr>
    </w:lvl>
    <w:lvl w:ilvl="3">
      <w:start w:val="1"/>
      <w:numFmt w:val="bullet"/>
      <w:suff w:val="space"/>
      <w:lvlText w:val=""/>
      <w:lvlJc w:val="left"/>
      <w:pPr>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0"/>
  </w:num>
  <w:num w:numId="4">
    <w:abstractNumId w:val="14"/>
  </w:num>
  <w:num w:numId="5">
    <w:abstractNumId w:val="17"/>
  </w:num>
  <w:num w:numId="6">
    <w:abstractNumId w:val="11"/>
  </w:num>
  <w:num w:numId="7">
    <w:abstractNumId w:val="24"/>
  </w:num>
  <w:num w:numId="8">
    <w:abstractNumId w:val="16"/>
  </w:num>
  <w:num w:numId="9">
    <w:abstractNumId w:val="22"/>
  </w:num>
  <w:num w:numId="10">
    <w:abstractNumId w:val="12"/>
  </w:num>
  <w:num w:numId="11">
    <w:abstractNumId w:val="25"/>
  </w:num>
  <w:num w:numId="12">
    <w:abstractNumId w:val="20"/>
  </w:num>
  <w:num w:numId="13">
    <w:abstractNumId w:val="9"/>
  </w:num>
  <w:num w:numId="14">
    <w:abstractNumId w:val="13"/>
  </w:num>
  <w:num w:numId="15">
    <w:abstractNumId w:val="19"/>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7"/>
  </w:num>
  <w:num w:numId="21">
    <w:abstractNumId w:val="6"/>
  </w:num>
  <w:num w:numId="22">
    <w:abstractNumId w:val="5"/>
  </w:num>
  <w:num w:numId="23">
    <w:abstractNumId w:val="4"/>
  </w:num>
  <w:num w:numId="24">
    <w:abstractNumId w:val="3"/>
  </w:num>
  <w:num w:numId="25">
    <w:abstractNumId w:val="2"/>
  </w:num>
  <w:num w:numId="26">
    <w:abstractNumId w:val="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25"/>
  </w:num>
  <w:num w:numId="30">
    <w:abstractNumId w:val="25"/>
  </w:num>
  <w:num w:numId="31">
    <w:abstractNumId w:val="13"/>
  </w:num>
  <w:num w:numId="32">
    <w:abstractNumId w:val="13"/>
  </w:num>
  <w:num w:numId="33">
    <w:abstractNumId w:val="13"/>
  </w:num>
  <w:num w:numId="34">
    <w:abstractNumId w:val="13"/>
  </w:num>
  <w:num w:numId="35">
    <w:abstractNumId w:val="13"/>
  </w:num>
  <w:num w:numId="36">
    <w:abstractNumId w:val="21"/>
  </w:num>
  <w:num w:numId="37">
    <w:abstractNumId w:val="23"/>
  </w:num>
  <w:num w:numId="38">
    <w:abstractNumId w:val="26"/>
  </w:num>
  <w:num w:numId="39">
    <w:abstractNumId w:val="18"/>
  </w:num>
  <w:num w:numId="40">
    <w:abstractNumId w:val="0"/>
  </w:num>
  <w:num w:numId="41">
    <w:abstractNumId w:val="15"/>
  </w:num>
  <w:num w:numId="4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clickAndTypeStyle w:val="BodyText"/>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7579B"/>
    <w:rsid w:val="00001B74"/>
    <w:rsid w:val="000173E0"/>
    <w:rsid w:val="00040BAA"/>
    <w:rsid w:val="000420D8"/>
    <w:rsid w:val="000448A8"/>
    <w:rsid w:val="00067BBE"/>
    <w:rsid w:val="00094DC2"/>
    <w:rsid w:val="000A5418"/>
    <w:rsid w:val="000B2F50"/>
    <w:rsid w:val="000C4741"/>
    <w:rsid w:val="000E4F98"/>
    <w:rsid w:val="000F46F2"/>
    <w:rsid w:val="000F5C99"/>
    <w:rsid w:val="00112018"/>
    <w:rsid w:val="00115C40"/>
    <w:rsid w:val="00117BFB"/>
    <w:rsid w:val="00123EAA"/>
    <w:rsid w:val="00134586"/>
    <w:rsid w:val="00136DC8"/>
    <w:rsid w:val="00151B9B"/>
    <w:rsid w:val="001528EC"/>
    <w:rsid w:val="00162C42"/>
    <w:rsid w:val="0017579B"/>
    <w:rsid w:val="001825E2"/>
    <w:rsid w:val="001852AE"/>
    <w:rsid w:val="0018656F"/>
    <w:rsid w:val="00190B2B"/>
    <w:rsid w:val="001A2B50"/>
    <w:rsid w:val="001A74E3"/>
    <w:rsid w:val="001C243B"/>
    <w:rsid w:val="001D3B7C"/>
    <w:rsid w:val="001E0905"/>
    <w:rsid w:val="00206BF0"/>
    <w:rsid w:val="00207DD1"/>
    <w:rsid w:val="002422E0"/>
    <w:rsid w:val="00244044"/>
    <w:rsid w:val="002522BB"/>
    <w:rsid w:val="002531ED"/>
    <w:rsid w:val="002536AD"/>
    <w:rsid w:val="0026734B"/>
    <w:rsid w:val="002748AA"/>
    <w:rsid w:val="00275226"/>
    <w:rsid w:val="00277327"/>
    <w:rsid w:val="002835CE"/>
    <w:rsid w:val="002A6AAB"/>
    <w:rsid w:val="002B4786"/>
    <w:rsid w:val="002B5E07"/>
    <w:rsid w:val="002E7CE7"/>
    <w:rsid w:val="00315286"/>
    <w:rsid w:val="00317801"/>
    <w:rsid w:val="003203A7"/>
    <w:rsid w:val="0032752D"/>
    <w:rsid w:val="0036244D"/>
    <w:rsid w:val="003644C2"/>
    <w:rsid w:val="0036505F"/>
    <w:rsid w:val="00365716"/>
    <w:rsid w:val="003657D5"/>
    <w:rsid w:val="00371BEF"/>
    <w:rsid w:val="00373258"/>
    <w:rsid w:val="00380C7B"/>
    <w:rsid w:val="003821DC"/>
    <w:rsid w:val="00395D68"/>
    <w:rsid w:val="00397FA1"/>
    <w:rsid w:val="003A2960"/>
    <w:rsid w:val="003A4769"/>
    <w:rsid w:val="003B6798"/>
    <w:rsid w:val="003C25A1"/>
    <w:rsid w:val="003C3B35"/>
    <w:rsid w:val="003F23D2"/>
    <w:rsid w:val="00404590"/>
    <w:rsid w:val="00422E65"/>
    <w:rsid w:val="004336E8"/>
    <w:rsid w:val="004510CF"/>
    <w:rsid w:val="00460028"/>
    <w:rsid w:val="00465696"/>
    <w:rsid w:val="00474296"/>
    <w:rsid w:val="00482842"/>
    <w:rsid w:val="004A3893"/>
    <w:rsid w:val="004C2F5C"/>
    <w:rsid w:val="004F17F7"/>
    <w:rsid w:val="004F5DA8"/>
    <w:rsid w:val="004F6BD7"/>
    <w:rsid w:val="004F72F9"/>
    <w:rsid w:val="00520A3F"/>
    <w:rsid w:val="005222D3"/>
    <w:rsid w:val="0052391D"/>
    <w:rsid w:val="005636B2"/>
    <w:rsid w:val="00565A6E"/>
    <w:rsid w:val="005673A8"/>
    <w:rsid w:val="00582569"/>
    <w:rsid w:val="00596BF4"/>
    <w:rsid w:val="005A6C35"/>
    <w:rsid w:val="005B0E38"/>
    <w:rsid w:val="005D437C"/>
    <w:rsid w:val="00601457"/>
    <w:rsid w:val="00611106"/>
    <w:rsid w:val="00632734"/>
    <w:rsid w:val="006427BF"/>
    <w:rsid w:val="0064540A"/>
    <w:rsid w:val="00653FD1"/>
    <w:rsid w:val="00655287"/>
    <w:rsid w:val="00655B12"/>
    <w:rsid w:val="00666AF0"/>
    <w:rsid w:val="0066783C"/>
    <w:rsid w:val="006853D0"/>
    <w:rsid w:val="006944E7"/>
    <w:rsid w:val="006D1091"/>
    <w:rsid w:val="006D5AF2"/>
    <w:rsid w:val="006F5BF7"/>
    <w:rsid w:val="007044B7"/>
    <w:rsid w:val="00714D17"/>
    <w:rsid w:val="00721DBE"/>
    <w:rsid w:val="00723286"/>
    <w:rsid w:val="00741071"/>
    <w:rsid w:val="0075170E"/>
    <w:rsid w:val="00752173"/>
    <w:rsid w:val="00767FC6"/>
    <w:rsid w:val="0077258F"/>
    <w:rsid w:val="00777395"/>
    <w:rsid w:val="007A29F9"/>
    <w:rsid w:val="007E1628"/>
    <w:rsid w:val="007E33B8"/>
    <w:rsid w:val="007E43BC"/>
    <w:rsid w:val="008136BC"/>
    <w:rsid w:val="00822936"/>
    <w:rsid w:val="00845CA0"/>
    <w:rsid w:val="008544C8"/>
    <w:rsid w:val="00857962"/>
    <w:rsid w:val="00861143"/>
    <w:rsid w:val="0087060C"/>
    <w:rsid w:val="00870A1B"/>
    <w:rsid w:val="0087112A"/>
    <w:rsid w:val="008C68EF"/>
    <w:rsid w:val="008C73F6"/>
    <w:rsid w:val="008D3E6A"/>
    <w:rsid w:val="008E0456"/>
    <w:rsid w:val="00913E54"/>
    <w:rsid w:val="00921872"/>
    <w:rsid w:val="00922B53"/>
    <w:rsid w:val="009437CC"/>
    <w:rsid w:val="009504E2"/>
    <w:rsid w:val="00956293"/>
    <w:rsid w:val="0096519A"/>
    <w:rsid w:val="00983B71"/>
    <w:rsid w:val="00986D5A"/>
    <w:rsid w:val="009A2C02"/>
    <w:rsid w:val="009B30D7"/>
    <w:rsid w:val="009B54A0"/>
    <w:rsid w:val="009B5CD8"/>
    <w:rsid w:val="009C22FA"/>
    <w:rsid w:val="009D215E"/>
    <w:rsid w:val="009E1230"/>
    <w:rsid w:val="009E7C64"/>
    <w:rsid w:val="009F673F"/>
    <w:rsid w:val="00A14A4B"/>
    <w:rsid w:val="00A163D8"/>
    <w:rsid w:val="00A21909"/>
    <w:rsid w:val="00A24C6F"/>
    <w:rsid w:val="00A25591"/>
    <w:rsid w:val="00A27A7A"/>
    <w:rsid w:val="00A6234F"/>
    <w:rsid w:val="00A7448F"/>
    <w:rsid w:val="00AB5CAB"/>
    <w:rsid w:val="00AC2C6D"/>
    <w:rsid w:val="00AC5F56"/>
    <w:rsid w:val="00AE5700"/>
    <w:rsid w:val="00AF0D0E"/>
    <w:rsid w:val="00AF615B"/>
    <w:rsid w:val="00B43C65"/>
    <w:rsid w:val="00B534F2"/>
    <w:rsid w:val="00B74A56"/>
    <w:rsid w:val="00B75C73"/>
    <w:rsid w:val="00B774EF"/>
    <w:rsid w:val="00BA695F"/>
    <w:rsid w:val="00BB23BC"/>
    <w:rsid w:val="00BB3F66"/>
    <w:rsid w:val="00BC64A9"/>
    <w:rsid w:val="00BD11AF"/>
    <w:rsid w:val="00BD7BC3"/>
    <w:rsid w:val="00C04A00"/>
    <w:rsid w:val="00C14F28"/>
    <w:rsid w:val="00C15B6B"/>
    <w:rsid w:val="00C239FB"/>
    <w:rsid w:val="00C528B9"/>
    <w:rsid w:val="00C531DA"/>
    <w:rsid w:val="00C6715F"/>
    <w:rsid w:val="00CA2868"/>
    <w:rsid w:val="00CA3F38"/>
    <w:rsid w:val="00CB4BE0"/>
    <w:rsid w:val="00CB5315"/>
    <w:rsid w:val="00CB5860"/>
    <w:rsid w:val="00CC6537"/>
    <w:rsid w:val="00CC7E68"/>
    <w:rsid w:val="00CD010C"/>
    <w:rsid w:val="00CD7575"/>
    <w:rsid w:val="00D25695"/>
    <w:rsid w:val="00D25909"/>
    <w:rsid w:val="00D27911"/>
    <w:rsid w:val="00D3428B"/>
    <w:rsid w:val="00D50131"/>
    <w:rsid w:val="00D52150"/>
    <w:rsid w:val="00D65D90"/>
    <w:rsid w:val="00D847AD"/>
    <w:rsid w:val="00D86532"/>
    <w:rsid w:val="00DA5FE5"/>
    <w:rsid w:val="00DB585F"/>
    <w:rsid w:val="00DC1CA6"/>
    <w:rsid w:val="00DD3AF3"/>
    <w:rsid w:val="00DD7E38"/>
    <w:rsid w:val="00E00505"/>
    <w:rsid w:val="00E45044"/>
    <w:rsid w:val="00E611EC"/>
    <w:rsid w:val="00E711D8"/>
    <w:rsid w:val="00E7550C"/>
    <w:rsid w:val="00E86361"/>
    <w:rsid w:val="00E90079"/>
    <w:rsid w:val="00EB0098"/>
    <w:rsid w:val="00EC4CF4"/>
    <w:rsid w:val="00F05FC5"/>
    <w:rsid w:val="00F072FC"/>
    <w:rsid w:val="00F11318"/>
    <w:rsid w:val="00F1531A"/>
    <w:rsid w:val="00F155DC"/>
    <w:rsid w:val="00F254BC"/>
    <w:rsid w:val="00F3019C"/>
    <w:rsid w:val="00F408EE"/>
    <w:rsid w:val="00F42497"/>
    <w:rsid w:val="00F527E5"/>
    <w:rsid w:val="00F57C12"/>
    <w:rsid w:val="00F640E3"/>
    <w:rsid w:val="00F67BF7"/>
    <w:rsid w:val="00F87F67"/>
    <w:rsid w:val="00FB02D4"/>
    <w:rsid w:val="00FB5A77"/>
    <w:rsid w:val="00FC156A"/>
    <w:rsid w:val="00FD201E"/>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BF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List Number"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74E3"/>
    <w:pPr>
      <w:spacing w:after="120"/>
      <w:jc w:val="both"/>
    </w:pPr>
    <w:rPr>
      <w:rFonts w:ascii="Arial" w:hAnsi="Arial"/>
      <w:sz w:val="22"/>
      <w:szCs w:val="24"/>
      <w:lang w:eastAsia="en-US"/>
    </w:rPr>
  </w:style>
  <w:style w:type="paragraph" w:styleId="Heading1">
    <w:name w:val="heading 1"/>
    <w:basedOn w:val="Normal"/>
    <w:next w:val="Normal"/>
    <w:link w:val="Heading1Char"/>
    <w:qFormat/>
    <w:rsid w:val="00A14A4B"/>
    <w:pPr>
      <w:keepNext/>
      <w:numPr>
        <w:numId w:val="16"/>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6"/>
      </w:numPr>
      <w:spacing w:before="120"/>
      <w:outlineLvl w:val="1"/>
    </w:pPr>
    <w:rPr>
      <w:b/>
    </w:rPr>
  </w:style>
  <w:style w:type="paragraph" w:styleId="Heading3">
    <w:name w:val="heading 3"/>
    <w:basedOn w:val="Normal"/>
    <w:next w:val="Normal"/>
    <w:qFormat/>
    <w:rsid w:val="004A3893"/>
    <w:pPr>
      <w:keepNext/>
      <w:numPr>
        <w:ilvl w:val="2"/>
        <w:numId w:val="16"/>
      </w:numPr>
      <w:spacing w:before="120"/>
      <w:outlineLvl w:val="2"/>
    </w:pPr>
    <w:rPr>
      <w:szCs w:val="20"/>
      <w:lang w:eastAsia="de-DE"/>
    </w:rPr>
  </w:style>
  <w:style w:type="paragraph" w:styleId="Heading4">
    <w:name w:val="heading 4"/>
    <w:basedOn w:val="Normal"/>
    <w:next w:val="Normal"/>
    <w:qFormat/>
    <w:rsid w:val="004A3893"/>
    <w:pPr>
      <w:keepNext/>
      <w:numPr>
        <w:ilvl w:val="3"/>
        <w:numId w:val="16"/>
      </w:numPr>
      <w:spacing w:before="120"/>
      <w:outlineLvl w:val="3"/>
    </w:pPr>
    <w:rPr>
      <w:szCs w:val="20"/>
      <w:lang w:eastAsia="de-DE"/>
    </w:rPr>
  </w:style>
  <w:style w:type="paragraph" w:styleId="Heading5">
    <w:name w:val="heading 5"/>
    <w:basedOn w:val="Normal"/>
    <w:next w:val="Normal"/>
    <w:qFormat/>
    <w:rsid w:val="00B534F2"/>
    <w:pPr>
      <w:numPr>
        <w:ilvl w:val="4"/>
        <w:numId w:val="16"/>
      </w:numPr>
      <w:spacing w:before="240" w:after="60"/>
      <w:outlineLvl w:val="4"/>
    </w:pPr>
    <w:rPr>
      <w:szCs w:val="20"/>
      <w:lang w:val="de-DE" w:eastAsia="de-DE"/>
    </w:rPr>
  </w:style>
  <w:style w:type="paragraph" w:styleId="Heading6">
    <w:name w:val="heading 6"/>
    <w:basedOn w:val="Normal"/>
    <w:next w:val="Normal"/>
    <w:qFormat/>
    <w:rsid w:val="00B534F2"/>
    <w:pPr>
      <w:numPr>
        <w:ilvl w:val="5"/>
        <w:numId w:val="16"/>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6"/>
      </w:numPr>
      <w:spacing w:before="240" w:after="60"/>
      <w:outlineLvl w:val="6"/>
    </w:pPr>
    <w:rPr>
      <w:szCs w:val="20"/>
      <w:lang w:val="de-DE" w:eastAsia="de-DE"/>
    </w:rPr>
  </w:style>
  <w:style w:type="paragraph" w:styleId="Heading8">
    <w:name w:val="heading 8"/>
    <w:basedOn w:val="Normal"/>
    <w:next w:val="Normal"/>
    <w:qFormat/>
    <w:rsid w:val="00B534F2"/>
    <w:pPr>
      <w:numPr>
        <w:ilvl w:val="7"/>
        <w:numId w:val="16"/>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6"/>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C73F6"/>
  </w:style>
  <w:style w:type="character" w:customStyle="1" w:styleId="BodyTextChar">
    <w:name w:val="Body Text Char"/>
    <w:link w:val="BodyText"/>
    <w:rsid w:val="008C73F6"/>
    <w:rPr>
      <w:rFonts w:ascii="Arial" w:hAnsi="Arial"/>
      <w:sz w:val="22"/>
      <w:szCs w:val="24"/>
      <w:lang w:eastAsia="en-US"/>
    </w:rPr>
  </w:style>
  <w:style w:type="paragraph" w:customStyle="1" w:styleId="Annex">
    <w:name w:val="Annex"/>
    <w:basedOn w:val="Normal"/>
    <w:next w:val="Heading1"/>
    <w:qFormat/>
    <w:rsid w:val="008C73F6"/>
    <w:pPr>
      <w:numPr>
        <w:numId w:val="36"/>
      </w:numPr>
      <w:tabs>
        <w:tab w:val="left" w:pos="1418"/>
      </w:tabs>
      <w:spacing w:after="240"/>
    </w:pPr>
    <w:rPr>
      <w:b/>
      <w:caps/>
      <w:snapToGrid w:val="0"/>
      <w:sz w:val="24"/>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ind w:left="1440" w:right="1440"/>
    </w:pPr>
  </w:style>
  <w:style w:type="paragraph" w:styleId="BodyTextIndent">
    <w:name w:val="Body Text Indent"/>
    <w:basedOn w:val="Normal"/>
    <w:link w:val="BodyTextIndentChar"/>
    <w:rsid w:val="0017579B"/>
    <w:pPr>
      <w:ind w:left="567"/>
    </w:pPr>
  </w:style>
  <w:style w:type="character" w:customStyle="1" w:styleId="BodyTextIndentChar">
    <w:name w:val="Body Text Indent Char"/>
    <w:link w:val="BodyTextIndent"/>
    <w:rsid w:val="0017579B"/>
    <w:rPr>
      <w:rFonts w:ascii="Arial" w:hAnsi="Arial"/>
      <w:sz w:val="22"/>
      <w:szCs w:val="24"/>
      <w:lang w:eastAsia="en-US"/>
    </w:rPr>
  </w:style>
  <w:style w:type="paragraph" w:styleId="BodyTextIndent2">
    <w:name w:val="Body Text Indent 2"/>
    <w:basedOn w:val="Normal"/>
    <w:link w:val="BodyTextIndent2Char"/>
    <w:rsid w:val="0017579B"/>
    <w:pPr>
      <w:ind w:left="1134"/>
    </w:pPr>
    <w:rPr>
      <w:lang w:eastAsia="de-DE"/>
    </w:rPr>
  </w:style>
  <w:style w:type="character" w:customStyle="1" w:styleId="BodyTextIndent2Char">
    <w:name w:val="Body Text Indent 2 Char"/>
    <w:link w:val="BodyTextIndent2"/>
    <w:rsid w:val="0017579B"/>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ind w:left="993" w:hanging="426"/>
      <w:outlineLvl w:val="0"/>
    </w:pPr>
    <w:rPr>
      <w:rFonts w:eastAsia="Times"/>
      <w:szCs w:val="20"/>
      <w:lang w:eastAsia="en-GB"/>
    </w:rPr>
  </w:style>
  <w:style w:type="paragraph" w:customStyle="1" w:styleId="Bullet1text">
    <w:name w:val="Bullet 1 text"/>
    <w:basedOn w:val="Normal"/>
    <w:rsid w:val="004A3893"/>
    <w:pPr>
      <w:suppressAutoHyphens/>
      <w:ind w:left="993"/>
    </w:pPr>
    <w:rPr>
      <w:szCs w:val="20"/>
      <w:lang w:eastAsia="en-GB"/>
    </w:rPr>
  </w:style>
  <w:style w:type="paragraph" w:customStyle="1" w:styleId="Bullet2">
    <w:name w:val="Bullet 2"/>
    <w:basedOn w:val="Normal"/>
    <w:rsid w:val="004A3893"/>
    <w:pPr>
      <w:numPr>
        <w:numId w:val="6"/>
      </w:numPr>
      <w:tabs>
        <w:tab w:val="left" w:pos="1418"/>
      </w:tabs>
    </w:pPr>
    <w:rPr>
      <w:sz w:val="20"/>
      <w:szCs w:val="20"/>
      <w:lang w:eastAsia="en-GB"/>
    </w:rPr>
  </w:style>
  <w:style w:type="paragraph" w:customStyle="1" w:styleId="Bullet2text">
    <w:name w:val="Bullet 2 text"/>
    <w:basedOn w:val="Normal"/>
    <w:rsid w:val="00CB5860"/>
    <w:pPr>
      <w:suppressAutoHyphens/>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ind w:left="1843"/>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8"/>
      </w:numPr>
      <w:tabs>
        <w:tab w:val="left" w:pos="142"/>
      </w:tabs>
      <w:jc w:val="right"/>
    </w:pPr>
  </w:style>
  <w:style w:type="paragraph" w:customStyle="1" w:styleId="Figure">
    <w:name w:val="Figure_#"/>
    <w:basedOn w:val="Normal"/>
    <w:next w:val="BodyText"/>
    <w:qFormat/>
    <w:rsid w:val="00B534F2"/>
    <w:pPr>
      <w:numPr>
        <w:numId w:val="9"/>
      </w:numPr>
      <w:spacing w:before="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C73F6"/>
    <w:pPr>
      <w:tabs>
        <w:tab w:val="center" w:pos="4678"/>
        <w:tab w:val="center" w:pos="9356"/>
      </w:tabs>
    </w:pPr>
  </w:style>
  <w:style w:type="character" w:customStyle="1" w:styleId="FooterChar">
    <w:name w:val="Footer Char"/>
    <w:link w:val="Footer"/>
    <w:rsid w:val="008C73F6"/>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F640E3"/>
    <w:pPr>
      <w:tabs>
        <w:tab w:val="left" w:pos="284"/>
      </w:tabs>
      <w:ind w:left="284" w:hanging="284"/>
    </w:pPr>
    <w:rPr>
      <w:sz w:val="20"/>
      <w:szCs w:val="20"/>
    </w:rPr>
  </w:style>
  <w:style w:type="character" w:customStyle="1" w:styleId="FootnoteTextChar">
    <w:name w:val="Footnote Text Char"/>
    <w:link w:val="FootnoteText"/>
    <w:uiPriority w:val="99"/>
    <w:rsid w:val="00F640E3"/>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F05FC5"/>
    <w:pPr>
      <w:numPr>
        <w:numId w:val="30"/>
      </w:numPr>
    </w:pPr>
    <w:rPr>
      <w:szCs w:val="20"/>
      <w:lang w:eastAsia="en-GB"/>
    </w:rPr>
  </w:style>
  <w:style w:type="paragraph" w:customStyle="1" w:styleId="List1indent">
    <w:name w:val="List 1 indent"/>
    <w:basedOn w:val="Normal"/>
    <w:rsid w:val="00F05FC5"/>
    <w:pPr>
      <w:numPr>
        <w:ilvl w:val="1"/>
        <w:numId w:val="30"/>
      </w:numPr>
    </w:pPr>
    <w:rPr>
      <w:szCs w:val="20"/>
      <w:lang w:eastAsia="en-GB"/>
    </w:rPr>
  </w:style>
  <w:style w:type="paragraph" w:customStyle="1" w:styleId="List1indent2">
    <w:name w:val="List 1 indent 2"/>
    <w:basedOn w:val="Normal"/>
    <w:rsid w:val="00B534F2"/>
    <w:pPr>
      <w:numPr>
        <w:ilvl w:val="2"/>
        <w:numId w:val="12"/>
      </w:numPr>
    </w:pPr>
    <w:rPr>
      <w:sz w:val="20"/>
      <w:szCs w:val="20"/>
      <w:lang w:eastAsia="en-GB"/>
    </w:rPr>
  </w:style>
  <w:style w:type="paragraph" w:customStyle="1" w:styleId="List1indent2text">
    <w:name w:val="List 1 indent 2 text"/>
    <w:basedOn w:val="Normal"/>
    <w:rsid w:val="00B534F2"/>
    <w:pPr>
      <w:ind w:left="1701"/>
    </w:pPr>
    <w:rPr>
      <w:sz w:val="20"/>
      <w:szCs w:val="20"/>
      <w:lang w:eastAsia="en-GB"/>
    </w:rPr>
  </w:style>
  <w:style w:type="paragraph" w:customStyle="1" w:styleId="List1indenttext">
    <w:name w:val="List 1 indent text"/>
    <w:basedOn w:val="Normal"/>
    <w:rsid w:val="00B534F2"/>
    <w:pPr>
      <w:ind w:left="1134"/>
    </w:pPr>
    <w:rPr>
      <w:szCs w:val="20"/>
      <w:lang w:eastAsia="en-GB"/>
    </w:rPr>
  </w:style>
  <w:style w:type="paragraph" w:customStyle="1" w:styleId="List1text">
    <w:name w:val="List 1 text"/>
    <w:basedOn w:val="Normal"/>
    <w:rsid w:val="00B534F2"/>
    <w:pPr>
      <w:ind w:left="567"/>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uiPriority w:val="99"/>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customStyle="1" w:styleId="ColorfulGrid-Accent11">
    <w:name w:val="Colorful Grid - Accent 11"/>
    <w:basedOn w:val="Normal"/>
    <w:link w:val="ColorfulGrid-Accent1Char"/>
    <w:qFormat/>
    <w:rsid w:val="00B534F2"/>
    <w:pPr>
      <w:spacing w:before="60" w:after="60"/>
      <w:ind w:left="567" w:right="935"/>
    </w:pPr>
    <w:rPr>
      <w:i/>
    </w:rPr>
  </w:style>
  <w:style w:type="character" w:customStyle="1" w:styleId="ColorfulGrid-Accent1Char">
    <w:name w:val="Colorful Grid - Accent 1 Char"/>
    <w:link w:val="ColorfulGrid-Accent11"/>
    <w:rsid w:val="00B534F2"/>
    <w:rPr>
      <w:rFonts w:ascii="Arial" w:hAnsi="Arial"/>
      <w:i/>
      <w:sz w:val="22"/>
      <w:szCs w:val="24"/>
      <w:lang w:eastAsia="en-US"/>
    </w:rPr>
  </w:style>
  <w:style w:type="paragraph" w:customStyle="1" w:styleId="References">
    <w:name w:val="References"/>
    <w:basedOn w:val="Normal"/>
    <w:qFormat/>
    <w:rsid w:val="008C73F6"/>
    <w:pPr>
      <w:numPr>
        <w:numId w:val="35"/>
      </w:numPr>
      <w:tabs>
        <w:tab w:val="left" w:pos="567"/>
      </w:tabs>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pPr>
  </w:style>
  <w:style w:type="paragraph" w:customStyle="1" w:styleId="Table">
    <w:name w:val="Table_#"/>
    <w:basedOn w:val="Normal"/>
    <w:next w:val="Normal"/>
    <w:qFormat/>
    <w:rsid w:val="00B534F2"/>
    <w:pPr>
      <w:numPr>
        <w:numId w:val="15"/>
      </w:numPr>
      <w:spacing w:before="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pPr>
    <w:rPr>
      <w:rFonts w:cs="Arial"/>
      <w:b/>
      <w:bCs/>
      <w:caps/>
    </w:rPr>
  </w:style>
  <w:style w:type="paragraph" w:styleId="TOC2">
    <w:name w:val="toc 2"/>
    <w:basedOn w:val="Normal"/>
    <w:next w:val="Normal"/>
    <w:uiPriority w:val="39"/>
    <w:rsid w:val="00B534F2"/>
    <w:pPr>
      <w:tabs>
        <w:tab w:val="left" w:pos="851"/>
        <w:tab w:val="right" w:pos="9639"/>
      </w:tabs>
      <w:spacing w:before="120"/>
    </w:pPr>
    <w:rPr>
      <w:bCs/>
      <w:szCs w:val="20"/>
    </w:rPr>
  </w:style>
  <w:style w:type="paragraph" w:styleId="TOC3">
    <w:name w:val="toc 3"/>
    <w:basedOn w:val="Normal"/>
    <w:next w:val="Normal"/>
    <w:uiPriority w:val="39"/>
    <w:rsid w:val="00E45044"/>
    <w:pPr>
      <w:tabs>
        <w:tab w:val="left" w:pos="1701"/>
        <w:tab w:val="right" w:pos="9639"/>
      </w:tabs>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2">
    <w:name w:val="Body Text 2"/>
    <w:basedOn w:val="Normal"/>
    <w:rsid w:val="000173E0"/>
    <w:pPr>
      <w:ind w:left="567"/>
    </w:pPr>
  </w:style>
  <w:style w:type="paragraph" w:customStyle="1" w:styleId="IMOAbsatz">
    <w:name w:val="IMO Absatz"/>
    <w:basedOn w:val="Bullet1"/>
    <w:rsid w:val="00655B12"/>
    <w:pPr>
      <w:numPr>
        <w:numId w:val="41"/>
      </w:numPr>
      <w:tabs>
        <w:tab w:val="clear" w:pos="360"/>
        <w:tab w:val="left" w:pos="567"/>
      </w:tabs>
      <w:spacing w:before="120" w:after="240"/>
      <w:ind w:left="0" w:firstLine="0"/>
    </w:pPr>
    <w:rPr>
      <w:rFonts w:eastAsia="MS Mincho" w:cs="Arial"/>
      <w:szCs w:val="22"/>
      <w:lang w:val="en-US" w:eastAsia="de-DE"/>
    </w:rPr>
  </w:style>
  <w:style w:type="character" w:customStyle="1" w:styleId="Heading1Char">
    <w:name w:val="Heading 1 Char"/>
    <w:link w:val="Heading1"/>
    <w:rsid w:val="00655B12"/>
    <w:rPr>
      <w:rFonts w:ascii="Arial" w:hAnsi="Arial"/>
      <w:b/>
      <w:caps/>
      <w:kern w:val="28"/>
      <w:sz w:val="24"/>
      <w:lang w:eastAsia="de-DE"/>
    </w:rPr>
  </w:style>
  <w:style w:type="paragraph" w:styleId="Caption">
    <w:name w:val="caption"/>
    <w:basedOn w:val="Normal"/>
    <w:next w:val="Normal"/>
    <w:unhideWhenUsed/>
    <w:qFormat/>
    <w:rsid w:val="009437CC"/>
    <w:pPr>
      <w:spacing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2.emf"/><Relationship Id="rId12" Type="http://schemas.openxmlformats.org/officeDocument/2006/relationships/oleObject" Target="embeddings/oleObject1.bin"/><Relationship Id="rId13" Type="http://schemas.openxmlformats.org/officeDocument/2006/relationships/image" Target="media/image3.wmf"/><Relationship Id="rId14" Type="http://schemas.openxmlformats.org/officeDocument/2006/relationships/oleObject" Target="embeddings/oleObject2.bin"/><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wmf"/><Relationship Id="rId18" Type="http://schemas.openxmlformats.org/officeDocument/2006/relationships/oleObject" Target="embeddings/oleObject3.bin"/><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Roaming\Microsoft\Templates\Guidellin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20D0E-EA07-9F40-80E8-8D7FC8D9D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\Users\Mike\AppData\Roaming\Microsoft\Templates\Guidelline Template.dot</Template>
  <TotalTime>10</TotalTime>
  <Pages>27</Pages>
  <Words>9561</Words>
  <Characters>54500</Characters>
  <Application>Microsoft Macintosh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Guidelline Template</vt:lpstr>
    </vt:vector>
  </TitlesOfParts>
  <Company>Trinity House</Company>
  <LinksUpToDate>false</LinksUpToDate>
  <CharactersWithSpaces>63934</CharactersWithSpaces>
  <SharedDoc>false</SharedDoc>
  <HLinks>
    <vt:vector size="348" baseType="variant">
      <vt:variant>
        <vt:i4>1966081</vt:i4>
      </vt:variant>
      <vt:variant>
        <vt:i4>338</vt:i4>
      </vt:variant>
      <vt:variant>
        <vt:i4>0</vt:i4>
      </vt:variant>
      <vt:variant>
        <vt:i4>5</vt:i4>
      </vt:variant>
      <vt:variant>
        <vt:lpwstr/>
      </vt:variant>
      <vt:variant>
        <vt:lpwstr>_Toc244956725</vt:lpwstr>
      </vt:variant>
      <vt:variant>
        <vt:i4>1966080</vt:i4>
      </vt:variant>
      <vt:variant>
        <vt:i4>332</vt:i4>
      </vt:variant>
      <vt:variant>
        <vt:i4>0</vt:i4>
      </vt:variant>
      <vt:variant>
        <vt:i4>5</vt:i4>
      </vt:variant>
      <vt:variant>
        <vt:lpwstr/>
      </vt:variant>
      <vt:variant>
        <vt:lpwstr>_Toc244956724</vt:lpwstr>
      </vt:variant>
      <vt:variant>
        <vt:i4>1966087</vt:i4>
      </vt:variant>
      <vt:variant>
        <vt:i4>326</vt:i4>
      </vt:variant>
      <vt:variant>
        <vt:i4>0</vt:i4>
      </vt:variant>
      <vt:variant>
        <vt:i4>5</vt:i4>
      </vt:variant>
      <vt:variant>
        <vt:lpwstr/>
      </vt:variant>
      <vt:variant>
        <vt:lpwstr>_Toc244956723</vt:lpwstr>
      </vt:variant>
      <vt:variant>
        <vt:i4>1966086</vt:i4>
      </vt:variant>
      <vt:variant>
        <vt:i4>320</vt:i4>
      </vt:variant>
      <vt:variant>
        <vt:i4>0</vt:i4>
      </vt:variant>
      <vt:variant>
        <vt:i4>5</vt:i4>
      </vt:variant>
      <vt:variant>
        <vt:lpwstr/>
      </vt:variant>
      <vt:variant>
        <vt:lpwstr>_Toc244956722</vt:lpwstr>
      </vt:variant>
      <vt:variant>
        <vt:i4>1966085</vt:i4>
      </vt:variant>
      <vt:variant>
        <vt:i4>311</vt:i4>
      </vt:variant>
      <vt:variant>
        <vt:i4>0</vt:i4>
      </vt:variant>
      <vt:variant>
        <vt:i4>5</vt:i4>
      </vt:variant>
      <vt:variant>
        <vt:lpwstr/>
      </vt:variant>
      <vt:variant>
        <vt:lpwstr>_Toc244956721</vt:lpwstr>
      </vt:variant>
      <vt:variant>
        <vt:i4>1966084</vt:i4>
      </vt:variant>
      <vt:variant>
        <vt:i4>305</vt:i4>
      </vt:variant>
      <vt:variant>
        <vt:i4>0</vt:i4>
      </vt:variant>
      <vt:variant>
        <vt:i4>5</vt:i4>
      </vt:variant>
      <vt:variant>
        <vt:lpwstr/>
      </vt:variant>
      <vt:variant>
        <vt:lpwstr>_Toc244956720</vt:lpwstr>
      </vt:variant>
      <vt:variant>
        <vt:i4>1900557</vt:i4>
      </vt:variant>
      <vt:variant>
        <vt:i4>296</vt:i4>
      </vt:variant>
      <vt:variant>
        <vt:i4>0</vt:i4>
      </vt:variant>
      <vt:variant>
        <vt:i4>5</vt:i4>
      </vt:variant>
      <vt:variant>
        <vt:lpwstr/>
      </vt:variant>
      <vt:variant>
        <vt:lpwstr>_Toc244956719</vt:lpwstr>
      </vt:variant>
      <vt:variant>
        <vt:i4>1900556</vt:i4>
      </vt:variant>
      <vt:variant>
        <vt:i4>290</vt:i4>
      </vt:variant>
      <vt:variant>
        <vt:i4>0</vt:i4>
      </vt:variant>
      <vt:variant>
        <vt:i4>5</vt:i4>
      </vt:variant>
      <vt:variant>
        <vt:lpwstr/>
      </vt:variant>
      <vt:variant>
        <vt:lpwstr>_Toc244956718</vt:lpwstr>
      </vt:variant>
      <vt:variant>
        <vt:i4>1900547</vt:i4>
      </vt:variant>
      <vt:variant>
        <vt:i4>284</vt:i4>
      </vt:variant>
      <vt:variant>
        <vt:i4>0</vt:i4>
      </vt:variant>
      <vt:variant>
        <vt:i4>5</vt:i4>
      </vt:variant>
      <vt:variant>
        <vt:lpwstr/>
      </vt:variant>
      <vt:variant>
        <vt:lpwstr>_Toc244956717</vt:lpwstr>
      </vt:variant>
      <vt:variant>
        <vt:i4>1900546</vt:i4>
      </vt:variant>
      <vt:variant>
        <vt:i4>278</vt:i4>
      </vt:variant>
      <vt:variant>
        <vt:i4>0</vt:i4>
      </vt:variant>
      <vt:variant>
        <vt:i4>5</vt:i4>
      </vt:variant>
      <vt:variant>
        <vt:lpwstr/>
      </vt:variant>
      <vt:variant>
        <vt:lpwstr>_Toc244956716</vt:lpwstr>
      </vt:variant>
      <vt:variant>
        <vt:i4>1900545</vt:i4>
      </vt:variant>
      <vt:variant>
        <vt:i4>272</vt:i4>
      </vt:variant>
      <vt:variant>
        <vt:i4>0</vt:i4>
      </vt:variant>
      <vt:variant>
        <vt:i4>5</vt:i4>
      </vt:variant>
      <vt:variant>
        <vt:lpwstr/>
      </vt:variant>
      <vt:variant>
        <vt:lpwstr>_Toc244956715</vt:lpwstr>
      </vt:variant>
      <vt:variant>
        <vt:i4>1900544</vt:i4>
      </vt:variant>
      <vt:variant>
        <vt:i4>266</vt:i4>
      </vt:variant>
      <vt:variant>
        <vt:i4>0</vt:i4>
      </vt:variant>
      <vt:variant>
        <vt:i4>5</vt:i4>
      </vt:variant>
      <vt:variant>
        <vt:lpwstr/>
      </vt:variant>
      <vt:variant>
        <vt:lpwstr>_Toc244956714</vt:lpwstr>
      </vt:variant>
      <vt:variant>
        <vt:i4>1900551</vt:i4>
      </vt:variant>
      <vt:variant>
        <vt:i4>260</vt:i4>
      </vt:variant>
      <vt:variant>
        <vt:i4>0</vt:i4>
      </vt:variant>
      <vt:variant>
        <vt:i4>5</vt:i4>
      </vt:variant>
      <vt:variant>
        <vt:lpwstr/>
      </vt:variant>
      <vt:variant>
        <vt:lpwstr>_Toc244956713</vt:lpwstr>
      </vt:variant>
      <vt:variant>
        <vt:i4>1900550</vt:i4>
      </vt:variant>
      <vt:variant>
        <vt:i4>254</vt:i4>
      </vt:variant>
      <vt:variant>
        <vt:i4>0</vt:i4>
      </vt:variant>
      <vt:variant>
        <vt:i4>5</vt:i4>
      </vt:variant>
      <vt:variant>
        <vt:lpwstr/>
      </vt:variant>
      <vt:variant>
        <vt:lpwstr>_Toc244956712</vt:lpwstr>
      </vt:variant>
      <vt:variant>
        <vt:i4>1900549</vt:i4>
      </vt:variant>
      <vt:variant>
        <vt:i4>248</vt:i4>
      </vt:variant>
      <vt:variant>
        <vt:i4>0</vt:i4>
      </vt:variant>
      <vt:variant>
        <vt:i4>5</vt:i4>
      </vt:variant>
      <vt:variant>
        <vt:lpwstr/>
      </vt:variant>
      <vt:variant>
        <vt:lpwstr>_Toc244956711</vt:lpwstr>
      </vt:variant>
      <vt:variant>
        <vt:i4>1900548</vt:i4>
      </vt:variant>
      <vt:variant>
        <vt:i4>242</vt:i4>
      </vt:variant>
      <vt:variant>
        <vt:i4>0</vt:i4>
      </vt:variant>
      <vt:variant>
        <vt:i4>5</vt:i4>
      </vt:variant>
      <vt:variant>
        <vt:lpwstr/>
      </vt:variant>
      <vt:variant>
        <vt:lpwstr>_Toc244956710</vt:lpwstr>
      </vt:variant>
      <vt:variant>
        <vt:i4>1835021</vt:i4>
      </vt:variant>
      <vt:variant>
        <vt:i4>236</vt:i4>
      </vt:variant>
      <vt:variant>
        <vt:i4>0</vt:i4>
      </vt:variant>
      <vt:variant>
        <vt:i4>5</vt:i4>
      </vt:variant>
      <vt:variant>
        <vt:lpwstr/>
      </vt:variant>
      <vt:variant>
        <vt:lpwstr>_Toc244956709</vt:lpwstr>
      </vt:variant>
      <vt:variant>
        <vt:i4>1835020</vt:i4>
      </vt:variant>
      <vt:variant>
        <vt:i4>230</vt:i4>
      </vt:variant>
      <vt:variant>
        <vt:i4>0</vt:i4>
      </vt:variant>
      <vt:variant>
        <vt:i4>5</vt:i4>
      </vt:variant>
      <vt:variant>
        <vt:lpwstr/>
      </vt:variant>
      <vt:variant>
        <vt:lpwstr>_Toc244956708</vt:lpwstr>
      </vt:variant>
      <vt:variant>
        <vt:i4>1835011</vt:i4>
      </vt:variant>
      <vt:variant>
        <vt:i4>224</vt:i4>
      </vt:variant>
      <vt:variant>
        <vt:i4>0</vt:i4>
      </vt:variant>
      <vt:variant>
        <vt:i4>5</vt:i4>
      </vt:variant>
      <vt:variant>
        <vt:lpwstr/>
      </vt:variant>
      <vt:variant>
        <vt:lpwstr>_Toc244956707</vt:lpwstr>
      </vt:variant>
      <vt:variant>
        <vt:i4>1835010</vt:i4>
      </vt:variant>
      <vt:variant>
        <vt:i4>218</vt:i4>
      </vt:variant>
      <vt:variant>
        <vt:i4>0</vt:i4>
      </vt:variant>
      <vt:variant>
        <vt:i4>5</vt:i4>
      </vt:variant>
      <vt:variant>
        <vt:lpwstr/>
      </vt:variant>
      <vt:variant>
        <vt:lpwstr>_Toc244956706</vt:lpwstr>
      </vt:variant>
      <vt:variant>
        <vt:i4>1835009</vt:i4>
      </vt:variant>
      <vt:variant>
        <vt:i4>212</vt:i4>
      </vt:variant>
      <vt:variant>
        <vt:i4>0</vt:i4>
      </vt:variant>
      <vt:variant>
        <vt:i4>5</vt:i4>
      </vt:variant>
      <vt:variant>
        <vt:lpwstr/>
      </vt:variant>
      <vt:variant>
        <vt:lpwstr>_Toc244956705</vt:lpwstr>
      </vt:variant>
      <vt:variant>
        <vt:i4>1835008</vt:i4>
      </vt:variant>
      <vt:variant>
        <vt:i4>206</vt:i4>
      </vt:variant>
      <vt:variant>
        <vt:i4>0</vt:i4>
      </vt:variant>
      <vt:variant>
        <vt:i4>5</vt:i4>
      </vt:variant>
      <vt:variant>
        <vt:lpwstr/>
      </vt:variant>
      <vt:variant>
        <vt:lpwstr>_Toc244956704</vt:lpwstr>
      </vt:variant>
      <vt:variant>
        <vt:i4>1835015</vt:i4>
      </vt:variant>
      <vt:variant>
        <vt:i4>200</vt:i4>
      </vt:variant>
      <vt:variant>
        <vt:i4>0</vt:i4>
      </vt:variant>
      <vt:variant>
        <vt:i4>5</vt:i4>
      </vt:variant>
      <vt:variant>
        <vt:lpwstr/>
      </vt:variant>
      <vt:variant>
        <vt:lpwstr>_Toc244956703</vt:lpwstr>
      </vt:variant>
      <vt:variant>
        <vt:i4>1835014</vt:i4>
      </vt:variant>
      <vt:variant>
        <vt:i4>194</vt:i4>
      </vt:variant>
      <vt:variant>
        <vt:i4>0</vt:i4>
      </vt:variant>
      <vt:variant>
        <vt:i4>5</vt:i4>
      </vt:variant>
      <vt:variant>
        <vt:lpwstr/>
      </vt:variant>
      <vt:variant>
        <vt:lpwstr>_Toc244956702</vt:lpwstr>
      </vt:variant>
      <vt:variant>
        <vt:i4>1835013</vt:i4>
      </vt:variant>
      <vt:variant>
        <vt:i4>188</vt:i4>
      </vt:variant>
      <vt:variant>
        <vt:i4>0</vt:i4>
      </vt:variant>
      <vt:variant>
        <vt:i4>5</vt:i4>
      </vt:variant>
      <vt:variant>
        <vt:lpwstr/>
      </vt:variant>
      <vt:variant>
        <vt:lpwstr>_Toc244956701</vt:lpwstr>
      </vt:variant>
      <vt:variant>
        <vt:i4>1835012</vt:i4>
      </vt:variant>
      <vt:variant>
        <vt:i4>182</vt:i4>
      </vt:variant>
      <vt:variant>
        <vt:i4>0</vt:i4>
      </vt:variant>
      <vt:variant>
        <vt:i4>5</vt:i4>
      </vt:variant>
      <vt:variant>
        <vt:lpwstr/>
      </vt:variant>
      <vt:variant>
        <vt:lpwstr>_Toc244956700</vt:lpwstr>
      </vt:variant>
      <vt:variant>
        <vt:i4>1376268</vt:i4>
      </vt:variant>
      <vt:variant>
        <vt:i4>176</vt:i4>
      </vt:variant>
      <vt:variant>
        <vt:i4>0</vt:i4>
      </vt:variant>
      <vt:variant>
        <vt:i4>5</vt:i4>
      </vt:variant>
      <vt:variant>
        <vt:lpwstr/>
      </vt:variant>
      <vt:variant>
        <vt:lpwstr>_Toc244956699</vt:lpwstr>
      </vt:variant>
      <vt:variant>
        <vt:i4>1376269</vt:i4>
      </vt:variant>
      <vt:variant>
        <vt:i4>170</vt:i4>
      </vt:variant>
      <vt:variant>
        <vt:i4>0</vt:i4>
      </vt:variant>
      <vt:variant>
        <vt:i4>5</vt:i4>
      </vt:variant>
      <vt:variant>
        <vt:lpwstr/>
      </vt:variant>
      <vt:variant>
        <vt:lpwstr>_Toc244956698</vt:lpwstr>
      </vt:variant>
      <vt:variant>
        <vt:i4>1376258</vt:i4>
      </vt:variant>
      <vt:variant>
        <vt:i4>164</vt:i4>
      </vt:variant>
      <vt:variant>
        <vt:i4>0</vt:i4>
      </vt:variant>
      <vt:variant>
        <vt:i4>5</vt:i4>
      </vt:variant>
      <vt:variant>
        <vt:lpwstr/>
      </vt:variant>
      <vt:variant>
        <vt:lpwstr>_Toc244956697</vt:lpwstr>
      </vt:variant>
      <vt:variant>
        <vt:i4>1376259</vt:i4>
      </vt:variant>
      <vt:variant>
        <vt:i4>158</vt:i4>
      </vt:variant>
      <vt:variant>
        <vt:i4>0</vt:i4>
      </vt:variant>
      <vt:variant>
        <vt:i4>5</vt:i4>
      </vt:variant>
      <vt:variant>
        <vt:lpwstr/>
      </vt:variant>
      <vt:variant>
        <vt:lpwstr>_Toc244956696</vt:lpwstr>
      </vt:variant>
      <vt:variant>
        <vt:i4>1376256</vt:i4>
      </vt:variant>
      <vt:variant>
        <vt:i4>152</vt:i4>
      </vt:variant>
      <vt:variant>
        <vt:i4>0</vt:i4>
      </vt:variant>
      <vt:variant>
        <vt:i4>5</vt:i4>
      </vt:variant>
      <vt:variant>
        <vt:lpwstr/>
      </vt:variant>
      <vt:variant>
        <vt:lpwstr>_Toc244956695</vt:lpwstr>
      </vt:variant>
      <vt:variant>
        <vt:i4>1376257</vt:i4>
      </vt:variant>
      <vt:variant>
        <vt:i4>146</vt:i4>
      </vt:variant>
      <vt:variant>
        <vt:i4>0</vt:i4>
      </vt:variant>
      <vt:variant>
        <vt:i4>5</vt:i4>
      </vt:variant>
      <vt:variant>
        <vt:lpwstr/>
      </vt:variant>
      <vt:variant>
        <vt:lpwstr>_Toc244956694</vt:lpwstr>
      </vt:variant>
      <vt:variant>
        <vt:i4>1376262</vt:i4>
      </vt:variant>
      <vt:variant>
        <vt:i4>140</vt:i4>
      </vt:variant>
      <vt:variant>
        <vt:i4>0</vt:i4>
      </vt:variant>
      <vt:variant>
        <vt:i4>5</vt:i4>
      </vt:variant>
      <vt:variant>
        <vt:lpwstr/>
      </vt:variant>
      <vt:variant>
        <vt:lpwstr>_Toc244956693</vt:lpwstr>
      </vt:variant>
      <vt:variant>
        <vt:i4>1376263</vt:i4>
      </vt:variant>
      <vt:variant>
        <vt:i4>134</vt:i4>
      </vt:variant>
      <vt:variant>
        <vt:i4>0</vt:i4>
      </vt:variant>
      <vt:variant>
        <vt:i4>5</vt:i4>
      </vt:variant>
      <vt:variant>
        <vt:lpwstr/>
      </vt:variant>
      <vt:variant>
        <vt:lpwstr>_Toc244956692</vt:lpwstr>
      </vt:variant>
      <vt:variant>
        <vt:i4>1376260</vt:i4>
      </vt:variant>
      <vt:variant>
        <vt:i4>128</vt:i4>
      </vt:variant>
      <vt:variant>
        <vt:i4>0</vt:i4>
      </vt:variant>
      <vt:variant>
        <vt:i4>5</vt:i4>
      </vt:variant>
      <vt:variant>
        <vt:lpwstr/>
      </vt:variant>
      <vt:variant>
        <vt:lpwstr>_Toc244956691</vt:lpwstr>
      </vt:variant>
      <vt:variant>
        <vt:i4>1376261</vt:i4>
      </vt:variant>
      <vt:variant>
        <vt:i4>122</vt:i4>
      </vt:variant>
      <vt:variant>
        <vt:i4>0</vt:i4>
      </vt:variant>
      <vt:variant>
        <vt:i4>5</vt:i4>
      </vt:variant>
      <vt:variant>
        <vt:lpwstr/>
      </vt:variant>
      <vt:variant>
        <vt:lpwstr>_Toc244956690</vt:lpwstr>
      </vt:variant>
      <vt:variant>
        <vt:i4>1310732</vt:i4>
      </vt:variant>
      <vt:variant>
        <vt:i4>116</vt:i4>
      </vt:variant>
      <vt:variant>
        <vt:i4>0</vt:i4>
      </vt:variant>
      <vt:variant>
        <vt:i4>5</vt:i4>
      </vt:variant>
      <vt:variant>
        <vt:lpwstr/>
      </vt:variant>
      <vt:variant>
        <vt:lpwstr>_Toc244956689</vt:lpwstr>
      </vt:variant>
      <vt:variant>
        <vt:i4>1310733</vt:i4>
      </vt:variant>
      <vt:variant>
        <vt:i4>110</vt:i4>
      </vt:variant>
      <vt:variant>
        <vt:i4>0</vt:i4>
      </vt:variant>
      <vt:variant>
        <vt:i4>5</vt:i4>
      </vt:variant>
      <vt:variant>
        <vt:lpwstr/>
      </vt:variant>
      <vt:variant>
        <vt:lpwstr>_Toc244956688</vt:lpwstr>
      </vt:variant>
      <vt:variant>
        <vt:i4>1310722</vt:i4>
      </vt:variant>
      <vt:variant>
        <vt:i4>104</vt:i4>
      </vt:variant>
      <vt:variant>
        <vt:i4>0</vt:i4>
      </vt:variant>
      <vt:variant>
        <vt:i4>5</vt:i4>
      </vt:variant>
      <vt:variant>
        <vt:lpwstr/>
      </vt:variant>
      <vt:variant>
        <vt:lpwstr>_Toc244956687</vt:lpwstr>
      </vt:variant>
      <vt:variant>
        <vt:i4>1310723</vt:i4>
      </vt:variant>
      <vt:variant>
        <vt:i4>98</vt:i4>
      </vt:variant>
      <vt:variant>
        <vt:i4>0</vt:i4>
      </vt:variant>
      <vt:variant>
        <vt:i4>5</vt:i4>
      </vt:variant>
      <vt:variant>
        <vt:lpwstr/>
      </vt:variant>
      <vt:variant>
        <vt:lpwstr>_Toc244956686</vt:lpwstr>
      </vt:variant>
      <vt:variant>
        <vt:i4>1310720</vt:i4>
      </vt:variant>
      <vt:variant>
        <vt:i4>92</vt:i4>
      </vt:variant>
      <vt:variant>
        <vt:i4>0</vt:i4>
      </vt:variant>
      <vt:variant>
        <vt:i4>5</vt:i4>
      </vt:variant>
      <vt:variant>
        <vt:lpwstr/>
      </vt:variant>
      <vt:variant>
        <vt:lpwstr>_Toc244956685</vt:lpwstr>
      </vt:variant>
      <vt:variant>
        <vt:i4>1310721</vt:i4>
      </vt:variant>
      <vt:variant>
        <vt:i4>86</vt:i4>
      </vt:variant>
      <vt:variant>
        <vt:i4>0</vt:i4>
      </vt:variant>
      <vt:variant>
        <vt:i4>5</vt:i4>
      </vt:variant>
      <vt:variant>
        <vt:lpwstr/>
      </vt:variant>
      <vt:variant>
        <vt:lpwstr>_Toc244956684</vt:lpwstr>
      </vt:variant>
      <vt:variant>
        <vt:i4>1310726</vt:i4>
      </vt:variant>
      <vt:variant>
        <vt:i4>80</vt:i4>
      </vt:variant>
      <vt:variant>
        <vt:i4>0</vt:i4>
      </vt:variant>
      <vt:variant>
        <vt:i4>5</vt:i4>
      </vt:variant>
      <vt:variant>
        <vt:lpwstr/>
      </vt:variant>
      <vt:variant>
        <vt:lpwstr>_Toc244956683</vt:lpwstr>
      </vt:variant>
      <vt:variant>
        <vt:i4>1310727</vt:i4>
      </vt:variant>
      <vt:variant>
        <vt:i4>74</vt:i4>
      </vt:variant>
      <vt:variant>
        <vt:i4>0</vt:i4>
      </vt:variant>
      <vt:variant>
        <vt:i4>5</vt:i4>
      </vt:variant>
      <vt:variant>
        <vt:lpwstr/>
      </vt:variant>
      <vt:variant>
        <vt:lpwstr>_Toc244956682</vt:lpwstr>
      </vt:variant>
      <vt:variant>
        <vt:i4>1310724</vt:i4>
      </vt:variant>
      <vt:variant>
        <vt:i4>68</vt:i4>
      </vt:variant>
      <vt:variant>
        <vt:i4>0</vt:i4>
      </vt:variant>
      <vt:variant>
        <vt:i4>5</vt:i4>
      </vt:variant>
      <vt:variant>
        <vt:lpwstr/>
      </vt:variant>
      <vt:variant>
        <vt:lpwstr>_Toc244956681</vt:lpwstr>
      </vt:variant>
      <vt:variant>
        <vt:i4>1310725</vt:i4>
      </vt:variant>
      <vt:variant>
        <vt:i4>62</vt:i4>
      </vt:variant>
      <vt:variant>
        <vt:i4>0</vt:i4>
      </vt:variant>
      <vt:variant>
        <vt:i4>5</vt:i4>
      </vt:variant>
      <vt:variant>
        <vt:lpwstr/>
      </vt:variant>
      <vt:variant>
        <vt:lpwstr>_Toc244956680</vt:lpwstr>
      </vt:variant>
      <vt:variant>
        <vt:i4>1769484</vt:i4>
      </vt:variant>
      <vt:variant>
        <vt:i4>56</vt:i4>
      </vt:variant>
      <vt:variant>
        <vt:i4>0</vt:i4>
      </vt:variant>
      <vt:variant>
        <vt:i4>5</vt:i4>
      </vt:variant>
      <vt:variant>
        <vt:lpwstr/>
      </vt:variant>
      <vt:variant>
        <vt:lpwstr>_Toc244956679</vt:lpwstr>
      </vt:variant>
      <vt:variant>
        <vt:i4>1769485</vt:i4>
      </vt:variant>
      <vt:variant>
        <vt:i4>50</vt:i4>
      </vt:variant>
      <vt:variant>
        <vt:i4>0</vt:i4>
      </vt:variant>
      <vt:variant>
        <vt:i4>5</vt:i4>
      </vt:variant>
      <vt:variant>
        <vt:lpwstr/>
      </vt:variant>
      <vt:variant>
        <vt:lpwstr>_Toc244956678</vt:lpwstr>
      </vt:variant>
      <vt:variant>
        <vt:i4>1769474</vt:i4>
      </vt:variant>
      <vt:variant>
        <vt:i4>44</vt:i4>
      </vt:variant>
      <vt:variant>
        <vt:i4>0</vt:i4>
      </vt:variant>
      <vt:variant>
        <vt:i4>5</vt:i4>
      </vt:variant>
      <vt:variant>
        <vt:lpwstr/>
      </vt:variant>
      <vt:variant>
        <vt:lpwstr>_Toc244956677</vt:lpwstr>
      </vt:variant>
      <vt:variant>
        <vt:i4>1769475</vt:i4>
      </vt:variant>
      <vt:variant>
        <vt:i4>38</vt:i4>
      </vt:variant>
      <vt:variant>
        <vt:i4>0</vt:i4>
      </vt:variant>
      <vt:variant>
        <vt:i4>5</vt:i4>
      </vt:variant>
      <vt:variant>
        <vt:lpwstr/>
      </vt:variant>
      <vt:variant>
        <vt:lpwstr>_Toc244956676</vt:lpwstr>
      </vt:variant>
      <vt:variant>
        <vt:i4>1769472</vt:i4>
      </vt:variant>
      <vt:variant>
        <vt:i4>32</vt:i4>
      </vt:variant>
      <vt:variant>
        <vt:i4>0</vt:i4>
      </vt:variant>
      <vt:variant>
        <vt:i4>5</vt:i4>
      </vt:variant>
      <vt:variant>
        <vt:lpwstr/>
      </vt:variant>
      <vt:variant>
        <vt:lpwstr>_Toc244956675</vt:lpwstr>
      </vt:variant>
      <vt:variant>
        <vt:i4>1769473</vt:i4>
      </vt:variant>
      <vt:variant>
        <vt:i4>26</vt:i4>
      </vt:variant>
      <vt:variant>
        <vt:i4>0</vt:i4>
      </vt:variant>
      <vt:variant>
        <vt:i4>5</vt:i4>
      </vt:variant>
      <vt:variant>
        <vt:lpwstr/>
      </vt:variant>
      <vt:variant>
        <vt:lpwstr>_Toc244956674</vt:lpwstr>
      </vt:variant>
      <vt:variant>
        <vt:i4>1769478</vt:i4>
      </vt:variant>
      <vt:variant>
        <vt:i4>20</vt:i4>
      </vt:variant>
      <vt:variant>
        <vt:i4>0</vt:i4>
      </vt:variant>
      <vt:variant>
        <vt:i4>5</vt:i4>
      </vt:variant>
      <vt:variant>
        <vt:lpwstr/>
      </vt:variant>
      <vt:variant>
        <vt:lpwstr>_Toc244956673</vt:lpwstr>
      </vt:variant>
      <vt:variant>
        <vt:i4>1769479</vt:i4>
      </vt:variant>
      <vt:variant>
        <vt:i4>14</vt:i4>
      </vt:variant>
      <vt:variant>
        <vt:i4>0</vt:i4>
      </vt:variant>
      <vt:variant>
        <vt:i4>5</vt:i4>
      </vt:variant>
      <vt:variant>
        <vt:lpwstr/>
      </vt:variant>
      <vt:variant>
        <vt:lpwstr>_Toc244956672</vt:lpwstr>
      </vt:variant>
      <vt:variant>
        <vt:i4>1769476</vt:i4>
      </vt:variant>
      <vt:variant>
        <vt:i4>8</vt:i4>
      </vt:variant>
      <vt:variant>
        <vt:i4>0</vt:i4>
      </vt:variant>
      <vt:variant>
        <vt:i4>5</vt:i4>
      </vt:variant>
      <vt:variant>
        <vt:lpwstr/>
      </vt:variant>
      <vt:variant>
        <vt:lpwstr>_Toc244956671</vt:lpwstr>
      </vt:variant>
      <vt:variant>
        <vt:i4>1769477</vt:i4>
      </vt:variant>
      <vt:variant>
        <vt:i4>2</vt:i4>
      </vt:variant>
      <vt:variant>
        <vt:i4>0</vt:i4>
      </vt:variant>
      <vt:variant>
        <vt:i4>5</vt:i4>
      </vt:variant>
      <vt:variant>
        <vt:lpwstr/>
      </vt:variant>
      <vt:variant>
        <vt:lpwstr>_Toc244956670</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Michael Hadley</cp:lastModifiedBy>
  <cp:revision>8</cp:revision>
  <cp:lastPrinted>2009-10-11T08:24:00Z</cp:lastPrinted>
  <dcterms:created xsi:type="dcterms:W3CDTF">2012-09-27T09:12:00Z</dcterms:created>
  <dcterms:modified xsi:type="dcterms:W3CDTF">2012-09-28T08:09:00Z</dcterms:modified>
</cp:coreProperties>
</file>